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22EDDC10" w14:textId="6EBA1804" w:rsidR="00051B69" w:rsidRPr="004D0102" w:rsidRDefault="004D0102" w:rsidP="004D0102">
      <w:pPr>
        <w:widowControl w:val="0"/>
        <w:spacing w:after="160"/>
        <w:jc w:val="center"/>
        <w:rPr>
          <w:rFonts w:ascii="GHEA Grapalat" w:hAnsi="GHEA Grapalat"/>
          <w:lang w:val="hy-AM"/>
        </w:rPr>
      </w:pPr>
      <w:r w:rsidRPr="00916B57">
        <w:rPr>
          <w:rFonts w:ascii="GHEA Grapalat" w:hAnsi="GHEA Grapalat"/>
        </w:rPr>
        <w:t>О ЗАПРОСЕ КОТИРОВОК</w:t>
      </w:r>
    </w:p>
    <w:p w14:paraId="1A2004B1" w14:textId="443A9740"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33487A">
        <w:rPr>
          <w:rFonts w:ascii="GHEA Grapalat" w:hAnsi="GHEA Grapalat"/>
          <w:lang w:val="hy-AM"/>
        </w:rPr>
        <w:t>13</w:t>
      </w:r>
      <w:r w:rsidRPr="00051B69">
        <w:rPr>
          <w:rFonts w:ascii="GHEA Grapalat" w:hAnsi="GHEA Grapalat"/>
          <w:lang w:val="hy-AM"/>
        </w:rPr>
        <w:t>.</w:t>
      </w:r>
      <w:r w:rsidR="0033487A">
        <w:rPr>
          <w:rFonts w:ascii="GHEA Grapalat" w:hAnsi="GHEA Grapalat"/>
          <w:lang w:val="hy-AM"/>
        </w:rPr>
        <w:t>02</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w:t>
      </w:r>
      <w:r w:rsidR="0033487A">
        <w:rPr>
          <w:rFonts w:ascii="GHEA Grapalat" w:hAnsi="GHEA Grapalat"/>
          <w:lang w:val="hy-AM"/>
        </w:rPr>
        <w:t>6</w:t>
      </w:r>
      <w:r w:rsidRPr="00051B69">
        <w:rPr>
          <w:rFonts w:ascii="GHEA Grapalat" w:hAnsi="GHEA Grapalat"/>
        </w:rPr>
        <w:t xml:space="preserve"> года N </w:t>
      </w:r>
      <w:r w:rsidRPr="00051B69">
        <w:rPr>
          <w:rFonts w:ascii="GHEA Grapalat" w:hAnsi="GHEA Grapalat"/>
          <w:lang w:val="hy-AM"/>
        </w:rPr>
        <w:t>1</w:t>
      </w:r>
    </w:p>
    <w:p w14:paraId="5960BA97" w14:textId="31F0E639"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4D0102">
        <w:rPr>
          <w:rFonts w:ascii="GHEA Grapalat" w:hAnsi="GHEA Grapalat"/>
        </w:rPr>
        <w:t>ԵՔ-ԳՀԽԾՁԲ-</w:t>
      </w:r>
      <w:r w:rsidR="003C004E">
        <w:rPr>
          <w:rFonts w:ascii="GHEA Grapalat" w:hAnsi="GHEA Grapalat"/>
        </w:rPr>
        <w:t>26/19</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3E259267"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4D0102">
        <w:rPr>
          <w:rFonts w:ascii="GHEA Grapalat" w:hAnsi="GHEA Grapalat"/>
        </w:rPr>
        <w:t>ЗАПРОС КОТИРОВОК</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fldChar w:fldCharType="begin"/>
      </w:r>
      <w:r>
        <w:instrText>HYPERLINK "http://www.armeps.am"</w:instrText>
      </w:r>
      <w:r>
        <w:fldChar w:fldCharType="separate"/>
      </w:r>
      <w:r w:rsidRPr="00051B69">
        <w:rPr>
          <w:rFonts w:ascii="GHEA Grapalat" w:hAnsi="GHEA Grapalat"/>
          <w:color w:val="0000FF"/>
          <w:u w:val="single"/>
        </w:rPr>
        <w:t>www.armeps.am</w:t>
      </w:r>
      <w:r>
        <w:fldChar w:fldCharType="end"/>
      </w:r>
      <w:r w:rsidRPr="00051B69">
        <w:rPr>
          <w:rFonts w:ascii="GHEA Grapalat" w:hAnsi="GHEA Grapalat"/>
        </w:rPr>
        <w:t>).</w:t>
      </w:r>
    </w:p>
    <w:p w14:paraId="2FFD1B43" w14:textId="413002A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33487A" w:rsidRPr="0033487A">
        <w:rPr>
          <w:rFonts w:ascii="GHEA Grapalat" w:hAnsi="GHEA Grapalat"/>
          <w:b/>
          <w:bCs/>
        </w:rPr>
        <w:t xml:space="preserve">по техническому контролю качества ремонтных работ на территории дворов в Аванском административном районе.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3D0F7306"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51B69">
        <w:rPr>
          <w:rFonts w:ascii="GHEA Grapalat" w:hAnsi="GHEA Grapalat"/>
        </w:rPr>
        <w:t>www.armeps.am</w:t>
      </w:r>
      <w:r>
        <w:fldChar w:fldCharType="end"/>
      </w:r>
      <w:r w:rsidRPr="00051B69">
        <w:rPr>
          <w:rFonts w:ascii="GHEA Grapalat" w:hAnsi="GHEA Grapalat"/>
        </w:rPr>
        <w:t xml:space="preserve">), </w:t>
      </w:r>
      <w:r w:rsidRPr="00051B69">
        <w:rPr>
          <w:rFonts w:ascii="GHEA Grapalat" w:hAnsi="GHEA Grapalat"/>
          <w:b/>
          <w:bCs/>
        </w:rPr>
        <w:t xml:space="preserve">до </w:t>
      </w:r>
      <w:r w:rsidR="00AD1B5D">
        <w:rPr>
          <w:rFonts w:ascii="GHEA Grapalat" w:hAnsi="GHEA Grapalat"/>
          <w:b/>
          <w:bCs/>
          <w:sz w:val="20"/>
          <w:szCs w:val="20"/>
          <w:lang w:val="af-ZA"/>
        </w:rPr>
        <w:t>9:00</w:t>
      </w:r>
      <w:r w:rsidRPr="00051B69">
        <w:rPr>
          <w:rFonts w:ascii="GHEA Grapalat" w:hAnsi="GHEA Grapalat"/>
          <w:b/>
          <w:bCs/>
        </w:rPr>
        <w:t xml:space="preserve"> часов </w:t>
      </w:r>
      <w:r w:rsidR="00AD1B5D">
        <w:rPr>
          <w:rFonts w:ascii="GHEA Grapalat" w:hAnsi="GHEA Grapalat"/>
          <w:b/>
          <w:bCs/>
          <w:lang w:val="hy-AM"/>
        </w:rPr>
        <w:t>25.02.2026</w:t>
      </w:r>
      <w:r w:rsidR="006628B3" w:rsidRPr="00AD1B5D">
        <w:rPr>
          <w:rFonts w:ascii="GHEA Grapalat" w:hAnsi="GHEA Grapalat"/>
          <w:b/>
          <w:bCs/>
          <w:lang w:val="hy-AM"/>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CF6DAA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D1B5D">
        <w:rPr>
          <w:rFonts w:ascii="GHEA Grapalat" w:hAnsi="GHEA Grapalat"/>
          <w:b/>
          <w:bCs/>
          <w:sz w:val="20"/>
          <w:szCs w:val="20"/>
          <w:lang w:val="af-ZA"/>
        </w:rPr>
        <w:t>9:00</w:t>
      </w:r>
      <w:r w:rsidRPr="00051B69">
        <w:rPr>
          <w:rFonts w:ascii="GHEA Grapalat" w:hAnsi="GHEA Grapalat"/>
          <w:b/>
          <w:bCs/>
        </w:rPr>
        <w:t xml:space="preserve"> часов </w:t>
      </w:r>
      <w:r w:rsidR="00AD1B5D">
        <w:rPr>
          <w:rFonts w:ascii="GHEA Grapalat" w:hAnsi="GHEA Grapalat"/>
          <w:b/>
          <w:bCs/>
          <w:lang w:val="hy-AM"/>
        </w:rPr>
        <w:t>25.02.2026</w:t>
      </w:r>
      <w:r w:rsidR="006628B3">
        <w:rPr>
          <w:rFonts w:ascii="GHEA Grapalat" w:hAnsi="GHEA Grapalat"/>
          <w:b/>
          <w:bCs/>
          <w:lang w:val="hy-AM"/>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4454359C"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116E75" w:rsidRPr="00116E75">
        <w:rPr>
          <w:rFonts w:ascii="GHEA Grapalat" w:hAnsi="GHEA Grapalat"/>
        </w:rPr>
        <w:t>А. Амирханян</w:t>
      </w:r>
      <w:r w:rsidR="00C50A7C">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2DE7BAC8"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116E75">
        <w:rPr>
          <w:rFonts w:ascii="GHEA Grapalat" w:hAnsi="GHEA Grapalat"/>
          <w:lang w:val="hy-AM"/>
        </w:rPr>
        <w:t>001-317</w:t>
      </w:r>
    </w:p>
    <w:p w14:paraId="2197D786" w14:textId="39596CD3"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116E75">
        <w:rPr>
          <w:rFonts w:ascii="GHEA Grapalat" w:hAnsi="GHEA Grapalat"/>
          <w:lang w:val="en-US"/>
        </w:rPr>
        <w:t>anahit</w:t>
      </w:r>
      <w:proofErr w:type="spellEnd"/>
      <w:r w:rsidR="00116E75" w:rsidRPr="00116E75">
        <w:rPr>
          <w:rFonts w:ascii="GHEA Grapalat" w:hAnsi="GHEA Grapalat"/>
        </w:rPr>
        <w:t>.</w:t>
      </w:r>
      <w:proofErr w:type="spellStart"/>
      <w:r w:rsidR="00116E75">
        <w:rPr>
          <w:rFonts w:ascii="GHEA Grapalat" w:hAnsi="GHEA Grapalat"/>
          <w:lang w:val="en-US"/>
        </w:rPr>
        <w:t>amirkhanyan</w:t>
      </w:r>
      <w:proofErr w:type="spellEnd"/>
      <w:r w:rsidR="00C50A7C" w:rsidRPr="00C50A7C">
        <w:rPr>
          <w:rFonts w:ascii="GHEA Grapalat" w:hAnsi="GHEA Grapalat"/>
        </w:rPr>
        <w:t>@</w:t>
      </w:r>
      <w:proofErr w:type="spellStart"/>
      <w:r w:rsidR="00C50A7C">
        <w:rPr>
          <w:rFonts w:ascii="GHEA Grapalat" w:hAnsi="GHEA Grapalat"/>
          <w:lang w:val="en-US"/>
        </w:rPr>
        <w:t>yerevan</w:t>
      </w:r>
      <w:proofErr w:type="spellEnd"/>
      <w:r w:rsidR="00C50A7C" w:rsidRPr="00C50A7C">
        <w:rPr>
          <w:rFonts w:ascii="GHEA Grapalat" w:hAnsi="GHEA Grapalat"/>
        </w:rPr>
        <w:t>.</w:t>
      </w:r>
      <w:r w:rsidR="00C50A7C">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5454D42A" w:rsidR="00051B69" w:rsidRPr="00051B69" w:rsidRDefault="004D0102" w:rsidP="00051B69">
      <w:pPr>
        <w:widowControl w:val="0"/>
        <w:spacing w:after="160"/>
        <w:ind w:right="-7"/>
        <w:jc w:val="center"/>
        <w:rPr>
          <w:rFonts w:ascii="GHEA Grapalat" w:hAnsi="GHEA Grapalat"/>
        </w:rPr>
      </w:pPr>
      <w:r w:rsidRPr="00051B69">
        <w:rPr>
          <w:rFonts w:ascii="GHEA Grapalat" w:hAnsi="GHEA Grapalat"/>
        </w:rPr>
        <w:t xml:space="preserve">НА </w:t>
      </w:r>
      <w:r>
        <w:rPr>
          <w:rFonts w:ascii="GHEA Grapalat" w:hAnsi="GHEA Grapalat"/>
        </w:rPr>
        <w:t>ЗАПРОС КОТИРОВОК</w:t>
      </w:r>
      <w:r w:rsidR="00051B69" w:rsidRPr="00051B69">
        <w:rPr>
          <w:rFonts w:ascii="GHEA Grapalat" w:hAnsi="GHEA Grapalat"/>
        </w:rPr>
        <w:t xml:space="preserve">, ОБЪЯВЛЕННЫЙ С ЦЕЛЬЮ ПРИОБРЕТЕНИЯ КОНСАЛТИНГОВЫХ </w:t>
      </w:r>
      <w:r w:rsidR="00B038ED" w:rsidRPr="00051B69">
        <w:rPr>
          <w:rFonts w:ascii="GHEA Grapalat" w:hAnsi="GHEA Grapalat"/>
        </w:rPr>
        <w:t>УСЛУГ</w:t>
      </w:r>
      <w:r w:rsidR="00B038ED">
        <w:rPr>
          <w:rFonts w:ascii="GHEA Grapalat" w:hAnsi="GHEA Grapalat"/>
        </w:rPr>
        <w:t xml:space="preserve"> </w:t>
      </w:r>
      <w:r w:rsidR="0033487A" w:rsidRPr="0033487A">
        <w:rPr>
          <w:rFonts w:ascii="GHEA Grapalat" w:hAnsi="GHEA Grapalat"/>
        </w:rPr>
        <w:t xml:space="preserve">ПО ТЕХНИЧЕСКОМУ КОНТРОЛЮ КАЧЕСТВА РЕМОНТНЫХ РАБОТ НА ТЕРРИТОРИИ ДВОРОВ В АВАНСКОМ АДМИНИСТРАТИВНОМ РАЙОНЕ </w:t>
      </w:r>
      <w:r w:rsidR="00B038ED" w:rsidRPr="00051B69">
        <w:rPr>
          <w:rFonts w:ascii="GHEA Grapalat" w:hAnsi="GHEA Grapalat"/>
        </w:rPr>
        <w:t>ДЛЯ НУЖ</w:t>
      </w:r>
      <w:r w:rsidR="00051B69" w:rsidRPr="00051B69">
        <w:rPr>
          <w:rFonts w:ascii="GHEA Grapalat" w:hAnsi="GHEA Grapalat"/>
        </w:rPr>
        <w:t xml:space="preserve">Д </w:t>
      </w:r>
      <w:r w:rsidR="00051B69"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051B69">
        <w:rPr>
          <w:rFonts w:ascii="GHEA Grapalat" w:hAnsi="GHEA Grapalat"/>
          <w:i/>
          <w:color w:val="0000FF"/>
          <w:u w:val="single"/>
        </w:rPr>
        <w:t>www.procurement.am</w:t>
      </w:r>
      <w:r>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1E81A6D9"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w:t>
      </w:r>
      <w:bookmarkStart w:id="2" w:name="_Hlk202796271"/>
      <w:r w:rsidR="00116E75" w:rsidRPr="00051B69">
        <w:rPr>
          <w:rFonts w:ascii="GHEA Grapalat" w:hAnsi="GHEA Grapalat"/>
          <w:b/>
        </w:rPr>
        <w:t xml:space="preserve">УСЛУГИ </w:t>
      </w:r>
      <w:bookmarkEnd w:id="2"/>
      <w:r w:rsidR="0033487A" w:rsidRPr="0033487A">
        <w:rPr>
          <w:rFonts w:ascii="GHEA Grapalat" w:hAnsi="GHEA Grapalat"/>
          <w:b/>
        </w:rPr>
        <w:t xml:space="preserve">ПО ТЕХНИЧЕСКОМУ КОНТРОЛЮ КАЧЕСТВА РЕМОНТНЫХ РАБОТ НА ТЕРРИТОРИИ ДВОРОВ В АВАНСКОМ АДМИНИСТРАТИВНОМ РАЙОНЕ </w:t>
      </w:r>
      <w:r w:rsidR="0033487A" w:rsidRPr="00CC7DC1">
        <w:rPr>
          <w:rFonts w:ascii="GHEA Grapalat" w:hAnsi="GHEA Grapalat"/>
          <w:b/>
        </w:rPr>
        <w:t xml:space="preserve"> </w:t>
      </w:r>
      <w:r w:rsidR="00116E75" w:rsidRPr="00051B69">
        <w:rPr>
          <w:rFonts w:ascii="GHEA Grapalat" w:hAnsi="GHEA Grapalat"/>
          <w:b/>
        </w:rPr>
        <w:t>Д</w:t>
      </w:r>
      <w:r w:rsidRPr="00051B69">
        <w:rPr>
          <w:rFonts w:ascii="GHEA Grapalat" w:hAnsi="GHEA Grapalat"/>
          <w:b/>
        </w:rPr>
        <w:t>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34E78732"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4D0102">
        <w:rPr>
          <w:rFonts w:ascii="GHEA Grapalat" w:hAnsi="GHEA Grapalat"/>
          <w:b/>
        </w:rPr>
        <w:t>ЗАПРОС КОТИРОВОК</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28D804D2"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4D0102">
        <w:rPr>
          <w:rFonts w:ascii="GHEA Grapalat" w:hAnsi="GHEA Grapalat"/>
          <w:b/>
        </w:rPr>
        <w:t>ЗАПРОС КОТИРОВОК</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45000114"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4D0102">
        <w:rPr>
          <w:rFonts w:ascii="GHEA Grapalat" w:hAnsi="GHEA Grapalat"/>
          <w:spacing w:val="-6"/>
        </w:rPr>
        <w:t>запросе котировок</w:t>
      </w:r>
      <w:r w:rsidRPr="00051B69">
        <w:rPr>
          <w:rFonts w:ascii="GHEA Grapalat" w:hAnsi="GHEA Grapalat"/>
          <w:spacing w:val="-6"/>
        </w:rPr>
        <w:t xml:space="preserve">, проводимом под кодом </w:t>
      </w:r>
      <w:r w:rsidR="004D0102">
        <w:rPr>
          <w:rFonts w:ascii="GHEA Grapalat" w:hAnsi="GHEA Grapalat"/>
          <w:spacing w:val="-6"/>
        </w:rPr>
        <w:t>ԵՔ-ԳՀԽԾՁԲ-</w:t>
      </w:r>
      <w:r w:rsidR="003C004E">
        <w:rPr>
          <w:rFonts w:ascii="GHEA Grapalat" w:hAnsi="GHEA Grapalat"/>
          <w:spacing w:val="-6"/>
        </w:rPr>
        <w:t>26/19</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44D5A25A"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proofErr w:type="spellStart"/>
      <w:r w:rsidR="00B038ED">
        <w:rPr>
          <w:rFonts w:ascii="GHEA Grapalat" w:hAnsi="GHEA Grapalat"/>
          <w:b/>
          <w:bCs/>
          <w:i/>
          <w:iCs/>
          <w:sz w:val="20"/>
          <w:szCs w:val="20"/>
          <w:lang w:val="en-US"/>
        </w:rPr>
        <w:t>anahit</w:t>
      </w:r>
      <w:proofErr w:type="spellEnd"/>
      <w:r w:rsidR="00B038ED" w:rsidRPr="00B038ED">
        <w:rPr>
          <w:rFonts w:ascii="GHEA Grapalat" w:hAnsi="GHEA Grapalat"/>
          <w:b/>
          <w:bCs/>
          <w:i/>
          <w:iCs/>
          <w:sz w:val="20"/>
          <w:szCs w:val="20"/>
        </w:rPr>
        <w:t>.</w:t>
      </w:r>
      <w:proofErr w:type="spellStart"/>
      <w:r w:rsidR="00B038ED">
        <w:rPr>
          <w:rFonts w:ascii="GHEA Grapalat" w:hAnsi="GHEA Grapalat"/>
          <w:b/>
          <w:bCs/>
          <w:i/>
          <w:iCs/>
          <w:sz w:val="20"/>
          <w:szCs w:val="20"/>
          <w:lang w:val="en-US"/>
        </w:rPr>
        <w:t>amirkhanyan</w:t>
      </w:r>
      <w:proofErr w:type="spellEnd"/>
      <w:r w:rsidR="00C50A7C">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707607BA"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00B038ED" w:rsidRPr="00051B69">
        <w:rPr>
          <w:rFonts w:ascii="GHEA Grapalat" w:hAnsi="GHEA Grapalat"/>
          <w:b/>
          <w:bCs/>
        </w:rPr>
        <w:t xml:space="preserve">консалтинговых услуг </w:t>
      </w:r>
      <w:r w:rsidR="0033487A" w:rsidRPr="0033487A">
        <w:rPr>
          <w:rFonts w:ascii="GHEA Grapalat" w:hAnsi="GHEA Grapalat"/>
          <w:b/>
          <w:bCs/>
        </w:rPr>
        <w:t>по техническому контролю качества ремонтных работ на территории дворов в Аванском административном районе</w:t>
      </w:r>
      <w:r w:rsidR="00CC7DC1" w:rsidRPr="00CC7DC1">
        <w:rPr>
          <w:rFonts w:ascii="GHEA Grapalat" w:hAnsi="GHEA Grapalat"/>
          <w:b/>
          <w:bCs/>
        </w:rPr>
        <w:t xml:space="preserve"> </w:t>
      </w:r>
      <w:r w:rsidR="00E8682D" w:rsidRPr="00E8682D">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CC7DC1">
        <w:rPr>
          <w:rFonts w:ascii="GHEA Grapalat" w:hAnsi="GHEA Grapalat"/>
          <w:lang w:val="hy-AM"/>
        </w:rPr>
        <w:t>2</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3" w:author="Vardan" w:date="2022-05-29T21:53:00Z"/>
        </w:trPr>
        <w:tc>
          <w:tcPr>
            <w:tcW w:w="1035" w:type="dxa"/>
            <w:vAlign w:val="center"/>
          </w:tcPr>
          <w:p w14:paraId="41662070" w14:textId="77777777" w:rsidR="00051B69" w:rsidRPr="00051B69" w:rsidRDefault="00051B69" w:rsidP="00051B69">
            <w:pPr>
              <w:widowControl w:val="0"/>
              <w:spacing w:after="120"/>
              <w:jc w:val="center"/>
              <w:rPr>
                <w:ins w:id="4"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5"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6" w:author="Vardan" w:date="2022-05-29T21:53:00Z"/>
                <w:rFonts w:ascii="GHEA Grapalat" w:hAnsi="GHEA Grapalat"/>
                <w:u w:val="single"/>
              </w:rPr>
            </w:pPr>
          </w:p>
        </w:tc>
      </w:tr>
      <w:tr w:rsidR="00CC7DC1" w:rsidRPr="00051B69" w14:paraId="61CFFAF7" w14:textId="77777777" w:rsidTr="00EA35BC">
        <w:trPr>
          <w:jc w:val="center"/>
        </w:trPr>
        <w:tc>
          <w:tcPr>
            <w:tcW w:w="1035" w:type="dxa"/>
            <w:vAlign w:val="center"/>
          </w:tcPr>
          <w:p w14:paraId="3ACE4FB0" w14:textId="77777777" w:rsidR="00CC7DC1" w:rsidRPr="00051B69" w:rsidRDefault="00CC7DC1" w:rsidP="00CC7DC1">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185C31FA" w:rsidR="00CC7DC1" w:rsidRPr="00116E75" w:rsidRDefault="00CC7DC1" w:rsidP="00CC7DC1">
            <w:pPr>
              <w:widowControl w:val="0"/>
              <w:spacing w:after="120"/>
              <w:jc w:val="center"/>
              <w:rPr>
                <w:rFonts w:ascii="GHEA Grapalat" w:hAnsi="GHEA Grapalat"/>
                <w:lang w:val="en-US"/>
              </w:rPr>
            </w:pPr>
            <w:r>
              <w:rPr>
                <w:rFonts w:ascii="GHEA Grapalat" w:hAnsi="GHEA Grapalat"/>
                <w:b/>
                <w:sz w:val="22"/>
                <w:szCs w:val="22"/>
                <w:lang w:val="hy-AM"/>
              </w:rPr>
              <w:t>925 400</w:t>
            </w:r>
          </w:p>
        </w:tc>
        <w:tc>
          <w:tcPr>
            <w:tcW w:w="6317" w:type="dxa"/>
            <w:vAlign w:val="center"/>
          </w:tcPr>
          <w:p w14:paraId="3466AB8C" w14:textId="286A48AC" w:rsidR="00CC7DC1" w:rsidRPr="00CC7DC1" w:rsidRDefault="00CC7DC1" w:rsidP="00CC7DC1">
            <w:pPr>
              <w:widowControl w:val="0"/>
              <w:spacing w:after="120"/>
              <w:jc w:val="center"/>
              <w:rPr>
                <w:rFonts w:ascii="GHEA Grapalat" w:hAnsi="GHEA Grapalat"/>
                <w:lang w:val="hy-AM"/>
              </w:rPr>
            </w:pPr>
            <w:r w:rsidRPr="00CC7DC1">
              <w:rPr>
                <w:rFonts w:ascii="GHEA Grapalat" w:hAnsi="GHEA Grapalat"/>
              </w:rPr>
              <w:t>Консультационные услуги по техническому контролю качества работ  по капитальному ремонту дворовой территории зданий № 45 и 46 квартала Дурян административного района Аван</w:t>
            </w:r>
            <w:r w:rsidRPr="00CC7DC1">
              <w:rPr>
                <w:rFonts w:ascii="GHEA Grapalat" w:hAnsi="GHEA Grapalat"/>
                <w:lang w:val="hy-AM"/>
              </w:rPr>
              <w:t>,</w:t>
            </w:r>
            <w:r w:rsidRPr="00CC7DC1">
              <w:rPr>
                <w:rFonts w:ascii="GHEA Grapalat" w:hAnsi="GHEA Grapalat"/>
              </w:rPr>
              <w:t xml:space="preserve"> города Еревана</w:t>
            </w:r>
            <w:r w:rsidRPr="00CC7DC1">
              <w:rPr>
                <w:rFonts w:ascii="GHEA Grapalat" w:hAnsi="GHEA Grapalat"/>
                <w:lang w:val="hy-AM"/>
              </w:rPr>
              <w:t xml:space="preserve"> </w:t>
            </w:r>
          </w:p>
        </w:tc>
      </w:tr>
      <w:tr w:rsidR="00CC7DC1" w:rsidRPr="00051B69" w14:paraId="270898EF" w14:textId="77777777" w:rsidTr="00EA35BC">
        <w:trPr>
          <w:jc w:val="center"/>
        </w:trPr>
        <w:tc>
          <w:tcPr>
            <w:tcW w:w="1035" w:type="dxa"/>
            <w:vAlign w:val="center"/>
          </w:tcPr>
          <w:p w14:paraId="60D0CEF8" w14:textId="404E5694" w:rsidR="00CC7DC1" w:rsidRPr="00CC7DC1" w:rsidRDefault="00CC7DC1" w:rsidP="00CC7DC1">
            <w:pPr>
              <w:widowControl w:val="0"/>
              <w:spacing w:after="120"/>
              <w:jc w:val="center"/>
              <w:rPr>
                <w:rFonts w:ascii="GHEA Grapalat" w:hAnsi="GHEA Grapalat"/>
                <w:lang w:val="en-US"/>
              </w:rPr>
            </w:pPr>
            <w:r>
              <w:rPr>
                <w:rFonts w:ascii="GHEA Grapalat" w:hAnsi="GHEA Grapalat"/>
                <w:lang w:val="en-US"/>
              </w:rPr>
              <w:t>2</w:t>
            </w:r>
          </w:p>
        </w:tc>
        <w:tc>
          <w:tcPr>
            <w:tcW w:w="1882" w:type="dxa"/>
            <w:vAlign w:val="center"/>
          </w:tcPr>
          <w:p w14:paraId="45A0F92E" w14:textId="23F5FEDE" w:rsidR="00CC7DC1" w:rsidRDefault="00CC7DC1" w:rsidP="00CC7DC1">
            <w:pPr>
              <w:jc w:val="center"/>
              <w:rPr>
                <w:rFonts w:ascii="GHEA Grapalat" w:hAnsi="GHEA Grapalat"/>
                <w:sz w:val="20"/>
                <w:lang w:val="hy-AM"/>
              </w:rPr>
            </w:pPr>
            <w:r>
              <w:rPr>
                <w:rFonts w:ascii="GHEA Grapalat" w:hAnsi="GHEA Grapalat"/>
                <w:b/>
                <w:sz w:val="22"/>
                <w:szCs w:val="22"/>
                <w:lang w:val="hy-AM"/>
              </w:rPr>
              <w:t>743 200</w:t>
            </w:r>
          </w:p>
        </w:tc>
        <w:tc>
          <w:tcPr>
            <w:tcW w:w="6317" w:type="dxa"/>
            <w:vAlign w:val="center"/>
          </w:tcPr>
          <w:p w14:paraId="4B842191" w14:textId="4A7E719F" w:rsidR="00CC7DC1" w:rsidRPr="00CC7DC1" w:rsidRDefault="00CC7DC1" w:rsidP="00CC7DC1">
            <w:pPr>
              <w:widowControl w:val="0"/>
              <w:spacing w:after="120"/>
              <w:jc w:val="center"/>
              <w:rPr>
                <w:rFonts w:ascii="GHEA Grapalat" w:hAnsi="GHEA Grapalat"/>
                <w:lang w:val="hy-AM"/>
              </w:rPr>
            </w:pPr>
            <w:r w:rsidRPr="00CC7DC1">
              <w:rPr>
                <w:rFonts w:ascii="GHEA Grapalat" w:hAnsi="GHEA Grapalat"/>
              </w:rPr>
              <w:t>Консультационные услуги по техническому контролю качества работ  по капитальному ремонту</w:t>
            </w:r>
            <w:r w:rsidRPr="00CC7DC1">
              <w:rPr>
                <w:rFonts w:ascii="GHEA Grapalat" w:hAnsi="GHEA Grapalat"/>
                <w:lang w:val="hy-AM"/>
              </w:rPr>
              <w:t xml:space="preserve"> </w:t>
            </w:r>
            <w:r w:rsidRPr="00CC7DC1">
              <w:rPr>
                <w:rFonts w:ascii="GHEA Grapalat" w:hAnsi="GHEA Grapalat"/>
              </w:rPr>
              <w:t>дворовой территории</w:t>
            </w:r>
            <w:r w:rsidRPr="00CC7DC1">
              <w:rPr>
                <w:rFonts w:ascii="GHEA Grapalat" w:hAnsi="GHEA Grapalat"/>
                <w:lang w:val="hy-AM"/>
              </w:rPr>
              <w:t xml:space="preserve"> </w:t>
            </w:r>
            <w:r w:rsidRPr="00CC7DC1">
              <w:rPr>
                <w:rFonts w:ascii="GHEA Grapalat" w:hAnsi="GHEA Grapalat"/>
              </w:rPr>
              <w:t xml:space="preserve">здания 1/2 2-го микрорайона квартала Аван-Ариндж </w:t>
            </w:r>
            <w:r w:rsidRPr="00CC7DC1">
              <w:rPr>
                <w:rFonts w:ascii="GHEA Grapalat" w:hAnsi="GHEA Grapalat"/>
                <w:lang w:val="hy-AM"/>
              </w:rPr>
              <w:t>,</w:t>
            </w:r>
            <w:r w:rsidRPr="00CC7DC1">
              <w:rPr>
                <w:rFonts w:ascii="GHEA Grapalat" w:hAnsi="GHEA Grapalat"/>
              </w:rPr>
              <w:t xml:space="preserve"> административного района Аван</w:t>
            </w:r>
            <w:r w:rsidRPr="00CC7DC1">
              <w:rPr>
                <w:rFonts w:ascii="GHEA Grapalat" w:hAnsi="GHEA Grapalat"/>
                <w:lang w:val="hy-AM"/>
              </w:rPr>
              <w:t>,</w:t>
            </w:r>
            <w:r w:rsidRPr="00CC7DC1">
              <w:rPr>
                <w:rFonts w:ascii="GHEA Grapalat" w:hAnsi="GHEA Grapalat"/>
              </w:rPr>
              <w:t xml:space="preserve"> города Еревана </w:t>
            </w:r>
            <w:r w:rsidRPr="00CC7DC1">
              <w:rPr>
                <w:rFonts w:ascii="GHEA Grapalat" w:hAnsi="GHEA Grapalat"/>
                <w:lang w:val="hy-AM"/>
              </w:rPr>
              <w:t xml:space="preserve"> </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6628B3"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FCCD6D9" w14:textId="77777777" w:rsidR="000B725A" w:rsidRPr="00704869" w:rsidRDefault="000B725A" w:rsidP="000B725A">
      <w:pPr>
        <w:widowControl w:val="0"/>
        <w:tabs>
          <w:tab w:val="left" w:pos="1134"/>
        </w:tabs>
        <w:spacing w:after="160"/>
        <w:ind w:firstLine="567"/>
        <w:jc w:val="both"/>
        <w:rPr>
          <w:rFonts w:ascii="GHEA Grapalat" w:hAnsi="GHEA Grapalat"/>
        </w:rPr>
      </w:pPr>
      <w:r w:rsidRPr="00FE73AC">
        <w:rPr>
          <w:rFonts w:ascii="GHEA Grapalat" w:hAnsi="GHEA Grapalat"/>
        </w:rPr>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05AEAEB" w14:textId="77777777" w:rsidR="000B725A" w:rsidRDefault="000B725A" w:rsidP="000B725A">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1D1E6D1" w14:textId="6250060D" w:rsidR="00FA0212" w:rsidRDefault="00C87E2B" w:rsidP="00C87E2B">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w:t>
      </w:r>
      <w:r w:rsidRPr="009044F1">
        <w:rPr>
          <w:rFonts w:ascii="GHEA Grapalat" w:hAnsi="GHEA Grapalat"/>
        </w:rPr>
        <w:lastRenderedPageBreak/>
        <w:t>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lastRenderedPageBreak/>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0311BD14" w14:textId="6144F36C" w:rsidR="00116E75" w:rsidRPr="00116E75" w:rsidRDefault="006F091A" w:rsidP="00116E75">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w:t>
      </w:r>
      <w:r w:rsidR="00E8682D" w:rsidRPr="00E8682D">
        <w:rPr>
          <w:rFonts w:ascii="GHEA Grapalat" w:hAnsi="GHEA Grapalat"/>
          <w:b/>
          <w:bCs/>
        </w:rPr>
        <w:t>не менее 1 инженера-технического руководителя жилых, общественных и промышленных объектов.</w:t>
      </w:r>
    </w:p>
    <w:p w14:paraId="67B65724" w14:textId="151934F8" w:rsidR="00C761DB" w:rsidRPr="00116E75" w:rsidRDefault="00C761DB" w:rsidP="00116E75">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 xml:space="preserve">/согласно сертификату, выданному комитетом по </w:t>
            </w:r>
            <w:r w:rsidRPr="00D54B46">
              <w:rPr>
                <w:rFonts w:ascii="GHEA Grapalat" w:hAnsi="GHEA Grapalat"/>
                <w:i/>
                <w:iCs/>
              </w:rPr>
              <w:lastRenderedPageBreak/>
              <w:t>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lastRenderedPageBreak/>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w:t>
      </w:r>
      <w:r w:rsidRPr="009044F1">
        <w:rPr>
          <w:rFonts w:ascii="GHEA Grapalat" w:hAnsi="GHEA Grapalat"/>
          <w:sz w:val="24"/>
          <w:szCs w:val="24"/>
        </w:rPr>
        <w:lastRenderedPageBreak/>
        <w:t>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396693D"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D0102">
        <w:rPr>
          <w:rFonts w:ascii="GHEA Grapalat" w:hAnsi="GHEA Grapalat"/>
          <w:sz w:val="24"/>
          <w:szCs w:val="24"/>
        </w:rPr>
        <w:t>ЗАПРОС КОТИРОВОК</w:t>
      </w:r>
      <w:r w:rsidRPr="009044F1">
        <w:rPr>
          <w:rFonts w:ascii="GHEA Grapalat" w:hAnsi="GHEA Grapalat"/>
          <w:sz w:val="24"/>
          <w:szCs w:val="24"/>
        </w:rPr>
        <w:t>.</w:t>
      </w:r>
    </w:p>
    <w:p w14:paraId="2008FBFD" w14:textId="0C01C775"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AD1B5D">
        <w:rPr>
          <w:rFonts w:ascii="GHEA Grapalat" w:hAnsi="GHEA Grapalat"/>
          <w:b/>
          <w:bCs/>
          <w:sz w:val="24"/>
          <w:szCs w:val="24"/>
        </w:rPr>
        <w:t>9:00</w:t>
      </w:r>
      <w:r w:rsidR="00C428A0" w:rsidRPr="00C428A0">
        <w:rPr>
          <w:rFonts w:ascii="GHEA Grapalat" w:hAnsi="GHEA Grapalat"/>
          <w:b/>
          <w:bCs/>
          <w:sz w:val="24"/>
          <w:szCs w:val="24"/>
        </w:rPr>
        <w:t xml:space="preserve"> часов </w:t>
      </w:r>
      <w:r w:rsidR="00AD1B5D">
        <w:rPr>
          <w:rFonts w:ascii="GHEA Grapalat" w:hAnsi="GHEA Grapalat"/>
          <w:b/>
          <w:bCs/>
          <w:sz w:val="24"/>
          <w:szCs w:val="24"/>
        </w:rPr>
        <w:t>25.02.2026</w:t>
      </w:r>
      <w:r w:rsidR="006628B3">
        <w:rPr>
          <w:rFonts w:ascii="GHEA Grapalat" w:hAnsi="GHEA Grapalat"/>
          <w:b/>
          <w:bCs/>
          <w:sz w:val="24"/>
          <w:szCs w:val="24"/>
        </w:rPr>
        <w:t>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Pr="009044F1">
        <w:rPr>
          <w:rFonts w:ascii="GHEA Grapalat" w:hAnsi="GHEA Grapalat"/>
          <w:sz w:val="24"/>
          <w:szCs w:val="24"/>
        </w:rPr>
        <w:lastRenderedPageBreak/>
        <w:t>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285FBB6F"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AD1B5D">
        <w:rPr>
          <w:rFonts w:ascii="GHEA Grapalat" w:hAnsi="GHEA Grapalat"/>
          <w:b/>
          <w:bCs/>
          <w:sz w:val="24"/>
          <w:szCs w:val="24"/>
        </w:rPr>
        <w:t>9:00</w:t>
      </w:r>
      <w:r w:rsidR="00206E88" w:rsidRPr="00206E88">
        <w:rPr>
          <w:rFonts w:ascii="GHEA Grapalat" w:hAnsi="GHEA Grapalat"/>
          <w:b/>
          <w:bCs/>
          <w:sz w:val="24"/>
          <w:szCs w:val="24"/>
        </w:rPr>
        <w:t xml:space="preserve"> часов </w:t>
      </w:r>
      <w:r w:rsidR="00AD1B5D">
        <w:rPr>
          <w:rFonts w:ascii="GHEA Grapalat" w:hAnsi="GHEA Grapalat"/>
          <w:b/>
          <w:bCs/>
          <w:sz w:val="24"/>
          <w:szCs w:val="24"/>
        </w:rPr>
        <w:t>25.02.2026</w:t>
      </w:r>
      <w:r w:rsidR="006628B3">
        <w:rPr>
          <w:rFonts w:ascii="GHEA Grapalat" w:hAnsi="GHEA Grapalat"/>
          <w:b/>
          <w:bCs/>
          <w:sz w:val="24"/>
          <w:szCs w:val="24"/>
        </w:rPr>
        <w:t>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w:t>
      </w:r>
      <w:r w:rsidRPr="009044F1">
        <w:rPr>
          <w:rFonts w:ascii="GHEA Grapalat" w:hAnsi="GHEA Grapalat"/>
        </w:rPr>
        <w:lastRenderedPageBreak/>
        <w:t xml:space="preserve">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lastRenderedPageBreak/>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w:t>
      </w:r>
      <w:r w:rsidRPr="009044F1">
        <w:rPr>
          <w:rFonts w:ascii="GHEA Grapalat" w:hAnsi="GHEA Grapalat"/>
        </w:rPr>
        <w:lastRenderedPageBreak/>
        <w:t xml:space="preserve">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BC6495" w14:textId="77777777" w:rsidR="00C87E2B" w:rsidRPr="00704869" w:rsidRDefault="00C87E2B" w:rsidP="00C87E2B">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t>8.9.</w:t>
      </w:r>
      <w:r w:rsidRPr="00FE73AC">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6628B3"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200C024" w14:textId="2A99B1AF" w:rsidR="00C87E2B" w:rsidRPr="006628B3" w:rsidRDefault="00C87E2B" w:rsidP="00C87E2B">
      <w:pPr>
        <w:pStyle w:val="norm"/>
        <w:widowControl w:val="0"/>
        <w:tabs>
          <w:tab w:val="left" w:pos="1134"/>
        </w:tabs>
        <w:spacing w:after="160" w:line="240" w:lineRule="auto"/>
        <w:ind w:firstLine="567"/>
        <w:rPr>
          <w:rFonts w:ascii="GHEA Grapalat" w:hAnsi="GHEA Grapalat" w:cs="Sylfaen"/>
          <w:sz w:val="24"/>
          <w:szCs w:val="24"/>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w:t>
      </w:r>
      <w:r w:rsidR="001F3676" w:rsidRPr="00A928B7">
        <w:rPr>
          <w:rFonts w:ascii="GHEA Grapalat" w:hAnsi="GHEA Grapalat"/>
        </w:rPr>
        <w:lastRenderedPageBreak/>
        <w:t>заказчик письменно уведомляет об этом уполномоченный орган, на основании которого участник не включается в список.</w:t>
      </w:r>
    </w:p>
    <w:p w14:paraId="3C8F7ACD" w14:textId="77777777" w:rsidR="00C87E2B" w:rsidRPr="006628B3" w:rsidRDefault="0068697B" w:rsidP="00C87E2B">
      <w:pPr>
        <w:widowControl w:val="0"/>
        <w:tabs>
          <w:tab w:val="left" w:pos="142"/>
        </w:tabs>
        <w:ind w:left="-360"/>
        <w:jc w:val="both"/>
        <w:rPr>
          <w:rFonts w:ascii="GHEA Grapalat" w:hAnsi="GHEA Grapalat" w:cs="Sylfaen"/>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w:t>
      </w:r>
    </w:p>
    <w:p w14:paraId="5A762A2F" w14:textId="40E8C30C" w:rsidR="00C87E2B" w:rsidRPr="00FE73AC" w:rsidRDefault="0068697B" w:rsidP="00C87E2B">
      <w:pPr>
        <w:widowControl w:val="0"/>
        <w:tabs>
          <w:tab w:val="left" w:pos="142"/>
        </w:tabs>
        <w:ind w:left="-360"/>
        <w:jc w:val="both"/>
        <w:rPr>
          <w:rFonts w:ascii="GHEA Grapalat" w:hAnsi="GHEA Grapalat" w:cs="Sylfaen"/>
        </w:rPr>
      </w:pPr>
      <w:r w:rsidRPr="007663F8">
        <w:rPr>
          <w:rFonts w:ascii="GHEA Grapalat" w:hAnsi="GHEA Grapalat" w:cs="Sylfaen"/>
        </w:rPr>
        <w:t xml:space="preserve"> </w:t>
      </w:r>
      <w:r w:rsidR="00C87E2B" w:rsidRPr="00FE73AC">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23D34B4" w14:textId="77777777" w:rsidR="00C87E2B" w:rsidRPr="00704869" w:rsidRDefault="00C87E2B" w:rsidP="00C87E2B">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61759C76" w14:textId="011B98E3" w:rsidR="0068697B" w:rsidRPr="007663F8" w:rsidRDefault="0068697B" w:rsidP="007663F8">
      <w:pPr>
        <w:widowControl w:val="0"/>
        <w:tabs>
          <w:tab w:val="left" w:pos="142"/>
        </w:tabs>
        <w:ind w:left="-360"/>
        <w:jc w:val="both"/>
        <w:rPr>
          <w:rFonts w:ascii="GHEA Grapalat" w:hAnsi="GHEA Grapalat"/>
        </w:rPr>
      </w:pP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w:t>
      </w:r>
      <w:r w:rsidRPr="009044F1">
        <w:rPr>
          <w:rFonts w:ascii="GHEA Grapalat" w:hAnsi="GHEA Grapalat"/>
          <w:sz w:val="24"/>
          <w:szCs w:val="24"/>
        </w:rPr>
        <w:lastRenderedPageBreak/>
        <w:t>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w:t>
      </w:r>
      <w:r w:rsidRPr="009044F1">
        <w:rPr>
          <w:rFonts w:ascii="GHEA Grapalat" w:hAnsi="GHEA Grapalat"/>
          <w:sz w:val="24"/>
          <w:szCs w:val="24"/>
        </w:rPr>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w:t>
      </w:r>
      <w:r w:rsidRPr="009044F1">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lastRenderedPageBreak/>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w:t>
      </w:r>
      <w:r w:rsidRPr="009044F1">
        <w:rPr>
          <w:rFonts w:ascii="GHEA Grapalat" w:hAnsi="GHEA Grapalat"/>
        </w:rPr>
        <w:lastRenderedPageBreak/>
        <w:t>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w:t>
      </w:r>
      <w:r w:rsidRPr="00570BBD">
        <w:rPr>
          <w:rFonts w:ascii="GHEA Grapalat" w:hAnsi="GHEA Grapalat"/>
        </w:rPr>
        <w:lastRenderedPageBreak/>
        <w:t>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86FDC0"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D0102">
        <w:rPr>
          <w:rFonts w:ascii="GHEA Grapalat" w:hAnsi="GHEA Grapalat"/>
          <w:b/>
        </w:rPr>
        <w:t>ЗАПРОС КОТИРОВОК</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lastRenderedPageBreak/>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38AC5CA1"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D0102">
        <w:rPr>
          <w:rFonts w:ascii="GHEA Grapalat" w:hAnsi="GHEA Grapalat"/>
          <w:b/>
          <w:sz w:val="24"/>
          <w:szCs w:val="24"/>
        </w:rPr>
        <w:t>ԵՔ-ԳՀԽԾՁԲ-</w:t>
      </w:r>
      <w:r w:rsidR="003C004E">
        <w:rPr>
          <w:rFonts w:ascii="GHEA Grapalat" w:hAnsi="GHEA Grapalat"/>
          <w:b/>
          <w:sz w:val="24"/>
          <w:szCs w:val="24"/>
        </w:rPr>
        <w:t>26/19</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1764048C"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D0102">
        <w:rPr>
          <w:rFonts w:ascii="GHEA Grapalat" w:hAnsi="GHEA Grapalat"/>
          <w:sz w:val="24"/>
          <w:szCs w:val="24"/>
        </w:rPr>
        <w:t>запросе котировок</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59450D4"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4D0102">
        <w:rPr>
          <w:rFonts w:ascii="GHEA Grapalat" w:hAnsi="GHEA Grapalat"/>
        </w:rPr>
        <w:t>ԵՔ-ԳՀԽԾՁԲ-</w:t>
      </w:r>
      <w:r w:rsidR="003C004E">
        <w:rPr>
          <w:rFonts w:ascii="GHEA Grapalat" w:hAnsi="GHEA Grapalat"/>
        </w:rPr>
        <w:t>26/19</w:t>
      </w:r>
      <w:r>
        <w:rPr>
          <w:rFonts w:ascii="GHEA Grapalat" w:hAnsi="GHEA Grapalat"/>
        </w:rPr>
        <w:t xml:space="preserve"> </w:t>
      </w:r>
      <w:r w:rsidR="004D0102">
        <w:rPr>
          <w:rFonts w:ascii="GHEA Grapalat" w:hAnsi="GHEA Grapalat"/>
        </w:rPr>
        <w:t xml:space="preserve">запроса котировок </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7B065178"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4D0102">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4D0102">
        <w:rPr>
          <w:rFonts w:ascii="GHEA Grapalat" w:hAnsi="GHEA Grapalat"/>
        </w:rPr>
        <w:t>ԵՔ-ԳՀԽԾՁԲ-</w:t>
      </w:r>
      <w:r w:rsidR="003C004E">
        <w:rPr>
          <w:rFonts w:ascii="GHEA Grapalat" w:hAnsi="GHEA Grapalat"/>
        </w:rPr>
        <w:t>26/19</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3CD08A1E"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4D0102">
        <w:rPr>
          <w:rFonts w:ascii="GHEA Grapalat" w:hAnsi="GHEA Grapalat"/>
        </w:rPr>
        <w:t>запросе котировок</w:t>
      </w:r>
      <w:r w:rsidR="00305944" w:rsidRPr="00F738FA">
        <w:rPr>
          <w:rFonts w:ascii="GHEA Grapalat" w:hAnsi="GHEA Grapalat"/>
        </w:rPr>
        <w:t xml:space="preserve"> </w:t>
      </w:r>
      <w:r w:rsidR="006B3E56" w:rsidRPr="00F738FA">
        <w:rPr>
          <w:rFonts w:ascii="GHEA Grapalat" w:hAnsi="GHEA Grapalat"/>
        </w:rPr>
        <w:t xml:space="preserve">под кодом </w:t>
      </w:r>
      <w:r w:rsidR="004D0102">
        <w:rPr>
          <w:rFonts w:ascii="GHEA Grapalat" w:hAnsi="GHEA Grapalat"/>
        </w:rPr>
        <w:t>ԵՔ-ԳՀԽԾՁԲ-</w:t>
      </w:r>
      <w:r w:rsidR="003C004E">
        <w:rPr>
          <w:rFonts w:ascii="GHEA Grapalat" w:hAnsi="GHEA Grapalat"/>
        </w:rPr>
        <w:t>26/19</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36237476"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4D0102">
        <w:rPr>
          <w:rFonts w:ascii="GHEA Grapalat" w:hAnsi="GHEA Grapalat"/>
        </w:rPr>
        <w:t>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30E7C207"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D0102">
        <w:rPr>
          <w:rFonts w:ascii="GHEA Grapalat" w:hAnsi="GHEA Grapalat"/>
          <w:b/>
          <w:sz w:val="24"/>
          <w:szCs w:val="24"/>
        </w:rPr>
        <w:t>ԵՔ-ԳՀԽԾՁԲ-</w:t>
      </w:r>
      <w:r w:rsidR="003C004E">
        <w:rPr>
          <w:rFonts w:ascii="GHEA Grapalat" w:hAnsi="GHEA Grapalat"/>
          <w:b/>
          <w:sz w:val="24"/>
          <w:szCs w:val="24"/>
        </w:rPr>
        <w:t>26/19</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348A78B"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4D0102">
        <w:rPr>
          <w:rFonts w:ascii="GHEA Grapalat" w:hAnsi="GHEA Grapalat"/>
          <w:b/>
        </w:rPr>
        <w:t>ЗАПРОС КОТИРОВОК</w:t>
      </w:r>
    </w:p>
    <w:p w14:paraId="0DB29870" w14:textId="3E327920"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4D0102">
        <w:rPr>
          <w:rFonts w:ascii="GHEA Grapalat" w:hAnsi="GHEA Grapalat"/>
          <w:b/>
          <w:i w:val="0"/>
          <w:sz w:val="24"/>
          <w:szCs w:val="24"/>
        </w:rPr>
        <w:t>ԵՔ-ԳՀԽԾՁԲ-</w:t>
      </w:r>
      <w:r w:rsidR="003C004E">
        <w:rPr>
          <w:rFonts w:ascii="GHEA Grapalat" w:hAnsi="GHEA Grapalat"/>
          <w:b/>
          <w:i w:val="0"/>
          <w:sz w:val="24"/>
          <w:szCs w:val="24"/>
        </w:rPr>
        <w:t>26/19</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70406A4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D0102">
        <w:rPr>
          <w:rFonts w:ascii="GHEA Grapalat" w:hAnsi="GHEA Grapalat"/>
          <w:b/>
          <w:sz w:val="24"/>
          <w:szCs w:val="24"/>
        </w:rPr>
        <w:t>ԵՔ-ԳՀԽԾՁԲ-</w:t>
      </w:r>
      <w:r w:rsidR="003C004E">
        <w:rPr>
          <w:rFonts w:ascii="GHEA Grapalat" w:hAnsi="GHEA Grapalat"/>
          <w:b/>
          <w:sz w:val="24"/>
          <w:szCs w:val="24"/>
        </w:rPr>
        <w:t>26/19</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46729EFD"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D0102">
        <w:rPr>
          <w:rFonts w:ascii="GHEA Grapalat" w:hAnsi="GHEA Grapalat"/>
          <w:spacing w:val="-6"/>
        </w:rPr>
        <w:t>ЗАПРОС КОТИРОВОК</w:t>
      </w:r>
      <w:r w:rsidRPr="005744FC">
        <w:rPr>
          <w:rFonts w:ascii="GHEA Grapalat" w:hAnsi="GHEA Grapalat"/>
          <w:spacing w:val="-6"/>
        </w:rPr>
        <w:t xml:space="preserve"> под кодом </w:t>
      </w:r>
      <w:r w:rsidR="004D0102">
        <w:rPr>
          <w:rFonts w:ascii="GHEA Grapalat" w:hAnsi="GHEA Grapalat"/>
          <w:spacing w:val="-6"/>
        </w:rPr>
        <w:t>ԵՔ-ԳՀԽԾՁԲ-</w:t>
      </w:r>
      <w:r w:rsidR="003C004E">
        <w:rPr>
          <w:rFonts w:ascii="GHEA Grapalat" w:hAnsi="GHEA Grapalat"/>
          <w:spacing w:val="-6"/>
        </w:rPr>
        <w:t>26/19</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54089540"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4D0102">
        <w:rPr>
          <w:rFonts w:ascii="GHEA Grapalat" w:hAnsi="GHEA Grapalat"/>
          <w:b/>
          <w:sz w:val="24"/>
          <w:szCs w:val="24"/>
        </w:rPr>
        <w:t>ԵՔ-ԳՀԽԾՁԲ-</w:t>
      </w:r>
      <w:r w:rsidR="003C004E">
        <w:rPr>
          <w:rFonts w:ascii="GHEA Grapalat" w:hAnsi="GHEA Grapalat"/>
          <w:b/>
          <w:sz w:val="24"/>
          <w:szCs w:val="24"/>
        </w:rPr>
        <w:t>26/19</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CE9AC"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EC2210">
          <w:rPr>
            <w:rFonts w:ascii="GHEA Grapalat" w:hAnsi="GHEA Grapalat"/>
            <w:color w:val="0000FF"/>
            <w:sz w:val="20"/>
            <w:szCs w:val="20"/>
            <w:u w:val="single"/>
            <w:lang w:val="hy-AM" w:eastAsia="en-US" w:bidi="ar-SA"/>
          </w:rPr>
          <w:t>anahit.amirkhanyan</w:t>
        </w:r>
        <w:r w:rsidR="00C50A7C">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4641E56B"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4D0102">
        <w:rPr>
          <w:rFonts w:ascii="GHEA Grapalat" w:hAnsi="GHEA Grapalat"/>
          <w:b/>
          <w:sz w:val="24"/>
          <w:szCs w:val="24"/>
        </w:rPr>
        <w:t>ԵՔ-ԳՀԽԾՁԲ-</w:t>
      </w:r>
      <w:r w:rsidR="003C004E">
        <w:rPr>
          <w:rFonts w:ascii="GHEA Grapalat" w:hAnsi="GHEA Grapalat"/>
          <w:b/>
          <w:sz w:val="24"/>
          <w:szCs w:val="24"/>
        </w:rPr>
        <w:t>26/19</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1008DA9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C50A7C">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2171BE45"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CC7DC1" w:rsidRPr="00CC7DC1">
        <w:rPr>
          <w:rFonts w:ascii="GHEA Grapalat" w:hAnsi="GHEA Grapalat"/>
          <w:b/>
          <w:bCs/>
        </w:rPr>
        <w:t>0.5</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36A4FAA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CC7DC1">
        <w:rPr>
          <w:rFonts w:ascii="GHEA Grapalat" w:hAnsi="GHEA Grapalat"/>
          <w:b/>
          <w:lang w:val="hy-AM"/>
        </w:rPr>
        <w:t>05</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3DC0038" w14:textId="77777777" w:rsidR="00C87E2B" w:rsidRPr="00AD29CE" w:rsidRDefault="00C87E2B" w:rsidP="00C87E2B">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Pr>
          <w:rStyle w:val="FootnoteReference"/>
          <w:rFonts w:ascii="GHEA Grapalat" w:hAnsi="GHEA Grapalat"/>
        </w:rPr>
        <w:footnoteReference w:customMarkFollows="1" w:id="9"/>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3B7C06FE" w:rsidR="00C50A7C" w:rsidRDefault="00C50A7C" w:rsidP="00405734">
      <w:pPr>
        <w:widowControl w:val="0"/>
        <w:tabs>
          <w:tab w:val="left" w:pos="1276"/>
        </w:tabs>
        <w:spacing w:after="160" w:line="360" w:lineRule="auto"/>
        <w:ind w:firstLine="567"/>
        <w:jc w:val="both"/>
        <w:rPr>
          <w:rFonts w:ascii="GHEA Grapalat" w:hAnsi="GHEA Grapalat"/>
        </w:rPr>
      </w:pPr>
      <w:r>
        <w:rPr>
          <w:rFonts w:ascii="GHEA Grapalat" w:hAnsi="GHEA Grapalat"/>
        </w:rPr>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CC7DC1">
        <w:rPr>
          <w:rFonts w:ascii="GHEA Grapalat" w:hAnsi="GHEA Grapalat"/>
        </w:rPr>
        <w:t>Аван</w:t>
      </w:r>
      <w:r w:rsidR="008F196A" w:rsidRPr="008F196A">
        <w:rPr>
          <w:rFonts w:ascii="GHEA Grapalat" w:hAnsi="GHEA Grapalat"/>
        </w:rPr>
        <w:t xml:space="preserve">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6"/>
        <w:gridCol w:w="4787"/>
        <w:gridCol w:w="1178"/>
        <w:gridCol w:w="1296"/>
        <w:gridCol w:w="824"/>
        <w:gridCol w:w="2162"/>
        <w:gridCol w:w="1871"/>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78369D">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478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8"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296"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4033"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78369D">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478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8"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216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71"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1"/>
              <w:t>**</w:t>
            </w:r>
          </w:p>
        </w:tc>
      </w:tr>
      <w:tr w:rsidR="0078369D" w:rsidRPr="00E40AC8" w14:paraId="2CECA8C6" w14:textId="77777777" w:rsidTr="0078369D">
        <w:trPr>
          <w:trHeight w:val="4762"/>
          <w:jc w:val="center"/>
        </w:trPr>
        <w:tc>
          <w:tcPr>
            <w:tcW w:w="1881" w:type="dxa"/>
            <w:vAlign w:val="center"/>
          </w:tcPr>
          <w:p w14:paraId="26FCC1C7" w14:textId="77777777" w:rsidR="0078369D" w:rsidRDefault="0078369D" w:rsidP="0078369D">
            <w:pPr>
              <w:jc w:val="center"/>
              <w:rPr>
                <w:rFonts w:ascii="GHEA Grapalat" w:hAnsi="GHEA Grapalat"/>
                <w:sz w:val="20"/>
                <w:lang w:val="hy-AM"/>
              </w:rPr>
            </w:pPr>
          </w:p>
          <w:p w14:paraId="49A2C46A" w14:textId="77777777" w:rsidR="0078369D" w:rsidRPr="00453E01" w:rsidRDefault="0078369D" w:rsidP="0078369D">
            <w:pPr>
              <w:jc w:val="center"/>
              <w:rPr>
                <w:rFonts w:ascii="GHEA Grapalat" w:hAnsi="GHEA Grapalat"/>
                <w:sz w:val="20"/>
                <w:lang w:val="hy-AM"/>
              </w:rPr>
            </w:pPr>
            <w:r>
              <w:rPr>
                <w:rFonts w:ascii="GHEA Grapalat" w:hAnsi="GHEA Grapalat"/>
                <w:sz w:val="20"/>
                <w:lang w:val="hy-AM"/>
              </w:rPr>
              <w:t>1</w:t>
            </w:r>
          </w:p>
        </w:tc>
        <w:tc>
          <w:tcPr>
            <w:tcW w:w="1846" w:type="dxa"/>
            <w:vAlign w:val="center"/>
          </w:tcPr>
          <w:p w14:paraId="0455EE2E" w14:textId="6A1C4DEC" w:rsidR="0078369D" w:rsidRPr="00E80AEE" w:rsidRDefault="0078369D" w:rsidP="0078369D">
            <w:pPr>
              <w:ind w:left="145" w:hanging="145"/>
              <w:jc w:val="center"/>
              <w:rPr>
                <w:rFonts w:ascii="GHEA Grapalat" w:hAnsi="GHEA Grapalat"/>
                <w:sz w:val="18"/>
                <w:szCs w:val="18"/>
                <w:lang w:val="hy-AM"/>
              </w:rPr>
            </w:pPr>
            <w:r>
              <w:rPr>
                <w:rFonts w:ascii="Helvetica" w:eastAsia="Helvetica" w:hAnsi="Helvetica"/>
                <w:color w:val="403931"/>
                <w:sz w:val="21"/>
                <w:szCs w:val="21"/>
                <w:shd w:val="clear" w:color="auto" w:fill="F8F3ED"/>
              </w:rPr>
              <w:t>71351540/99</w:t>
            </w:r>
          </w:p>
        </w:tc>
        <w:tc>
          <w:tcPr>
            <w:tcW w:w="4787" w:type="dxa"/>
            <w:vMerge w:val="restart"/>
            <w:tcBorders>
              <w:top w:val="single" w:sz="4" w:space="0" w:color="auto"/>
              <w:left w:val="single" w:sz="4" w:space="0" w:color="auto"/>
              <w:right w:val="single" w:sz="4" w:space="0" w:color="auto"/>
            </w:tcBorders>
          </w:tcPr>
          <w:p w14:paraId="465AE742"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Техническое описание общих требований к обслуживанию:</w:t>
            </w:r>
          </w:p>
          <w:p w14:paraId="2866AF1C"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0658A0BD"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111B24CA"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3. Основными обязанностями исполнителя технического надзора  являются:</w:t>
            </w:r>
          </w:p>
          <w:p w14:paraId="595F20B7"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3176E353"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38FBAEA2"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2A6761A2"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проверять и утверждать рабочие и исполнительные документы, подготовленные Подрядчиком,</w:t>
            </w:r>
          </w:p>
          <w:p w14:paraId="5B194317"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xml:space="preserve">•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w:t>
            </w:r>
            <w:r w:rsidRPr="00CC7DC1">
              <w:rPr>
                <w:rFonts w:ascii="GHEA Grapalat" w:hAnsi="GHEA Grapalat"/>
                <w:bCs/>
                <w:sz w:val="20"/>
                <w:szCs w:val="20"/>
              </w:rPr>
              <w:lastRenderedPageBreak/>
              <w:t>или заменять материалы, которые не соответствуют необходимым условиям;</w:t>
            </w:r>
          </w:p>
          <w:p w14:paraId="732FAEE1"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754F2AA"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60EE2039"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2A571AF4"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6AB1B9DC"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3F34281B"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4EF35EF6"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проводить измерения объемов работ и участвовать в составлении и утверждении исполнительных документов,</w:t>
            </w:r>
          </w:p>
          <w:p w14:paraId="698EE452"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xml:space="preserve">• после завершения строительства предоставить </w:t>
            </w:r>
            <w:r w:rsidRPr="00CC7DC1">
              <w:rPr>
                <w:rFonts w:ascii="GHEA Grapalat" w:hAnsi="GHEA Grapalat"/>
                <w:bCs/>
                <w:sz w:val="20"/>
                <w:szCs w:val="20"/>
              </w:rPr>
              <w:lastRenderedPageBreak/>
              <w:t>Заказчику отчет о выполненных работах, прилагая фотографии, необходимые чертежи, акты закрытых работ, акты испытаний, сертификаты,</w:t>
            </w:r>
          </w:p>
          <w:p w14:paraId="29DA1FA4"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измерить работы, которые должны быть выполнены по указанию Заказчика.</w:t>
            </w:r>
          </w:p>
          <w:p w14:paraId="2FFCA81A"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0AC9B8E7"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Требования к отчетности:</w:t>
            </w:r>
          </w:p>
          <w:p w14:paraId="77C72605"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2E0A7F2F"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63BE012B"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0B3FB953" w14:textId="77777777" w:rsidR="0078369D" w:rsidRPr="00CC7DC1" w:rsidRDefault="0078369D" w:rsidP="0078369D">
            <w:pPr>
              <w:snapToGrid w:val="0"/>
              <w:ind w:firstLine="34"/>
              <w:jc w:val="both"/>
              <w:rPr>
                <w:rFonts w:ascii="GHEA Grapalat" w:hAnsi="GHEA Grapalat"/>
                <w:bCs/>
                <w:sz w:val="20"/>
                <w:szCs w:val="20"/>
              </w:rPr>
            </w:pPr>
            <w:r w:rsidRPr="00CC7DC1">
              <w:rPr>
                <w:rFonts w:ascii="GHEA Grapalat" w:hAnsi="GHEA Grapalat"/>
                <w:bCs/>
                <w:sz w:val="20"/>
                <w:szCs w:val="20"/>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47AE19A5" w14:textId="1B3B8F15" w:rsidR="0078369D" w:rsidRPr="00C03A66" w:rsidRDefault="0078369D" w:rsidP="0078369D">
            <w:pPr>
              <w:snapToGrid w:val="0"/>
              <w:ind w:firstLine="34"/>
              <w:jc w:val="both"/>
              <w:rPr>
                <w:rFonts w:ascii="GHEA Grapalat" w:hAnsi="GHEA Grapalat"/>
                <w:b/>
                <w:sz w:val="20"/>
                <w:szCs w:val="20"/>
                <w:lang w:val="en-US"/>
              </w:rPr>
            </w:pPr>
            <w:r w:rsidRPr="00CC7DC1">
              <w:rPr>
                <w:rFonts w:ascii="GHEA Grapalat" w:hAnsi="GHEA Grapalat"/>
                <w:b/>
                <w:sz w:val="20"/>
                <w:szCs w:val="20"/>
              </w:rPr>
              <w:t xml:space="preserve">Для оказания консультационных услуг </w:t>
            </w:r>
            <w:r w:rsidRPr="00CC7DC1">
              <w:rPr>
                <w:rFonts w:ascii="GHEA Grapalat" w:hAnsi="GHEA Grapalat"/>
                <w:b/>
                <w:sz w:val="20"/>
                <w:szCs w:val="20"/>
              </w:rPr>
              <w:lastRenderedPageBreak/>
              <w:t>необходима лицензия 2 класса технического контроля качества строительства. Вкладка «Лицензия»: жилые, общественные и промышленные сооружения.</w:t>
            </w:r>
          </w:p>
        </w:tc>
        <w:tc>
          <w:tcPr>
            <w:tcW w:w="1178" w:type="dxa"/>
            <w:tcBorders>
              <w:top w:val="single" w:sz="4" w:space="0" w:color="auto"/>
              <w:left w:val="single" w:sz="4" w:space="0" w:color="auto"/>
              <w:bottom w:val="single" w:sz="4" w:space="0" w:color="auto"/>
              <w:right w:val="single" w:sz="4" w:space="0" w:color="auto"/>
            </w:tcBorders>
            <w:vAlign w:val="center"/>
          </w:tcPr>
          <w:p w14:paraId="7D1AA5C8" w14:textId="77777777" w:rsidR="0078369D" w:rsidRPr="00E40AC8" w:rsidRDefault="0078369D" w:rsidP="0078369D">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296" w:type="dxa"/>
            <w:tcBorders>
              <w:top w:val="single" w:sz="4" w:space="0" w:color="auto"/>
              <w:left w:val="single" w:sz="4" w:space="0" w:color="auto"/>
              <w:bottom w:val="single" w:sz="4" w:space="0" w:color="auto"/>
              <w:right w:val="single" w:sz="4" w:space="0" w:color="auto"/>
            </w:tcBorders>
            <w:vAlign w:val="center"/>
          </w:tcPr>
          <w:p w14:paraId="0256D781" w14:textId="1CD1E2F6" w:rsidR="0078369D" w:rsidRPr="00F65207" w:rsidRDefault="0078369D" w:rsidP="0078369D">
            <w:pPr>
              <w:widowControl w:val="0"/>
              <w:spacing w:after="120"/>
              <w:jc w:val="center"/>
              <w:rPr>
                <w:rFonts w:ascii="GHEA Grapalat" w:hAnsi="GHEA Grapalat"/>
                <w:sz w:val="20"/>
                <w:lang w:val="en-US"/>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78369D" w:rsidRPr="00E40AC8" w:rsidRDefault="0078369D" w:rsidP="0078369D">
            <w:pPr>
              <w:widowControl w:val="0"/>
              <w:spacing w:after="120"/>
              <w:jc w:val="center"/>
              <w:rPr>
                <w:rFonts w:ascii="GHEA Grapalat" w:hAnsi="GHEA Grapalat"/>
                <w:sz w:val="20"/>
              </w:rPr>
            </w:pPr>
            <w:r>
              <w:rPr>
                <w:rFonts w:ascii="GHEA Grapalat" w:hAnsi="GHEA Grapalat"/>
                <w:sz w:val="20"/>
              </w:rPr>
              <w:t>1</w:t>
            </w:r>
          </w:p>
        </w:tc>
        <w:tc>
          <w:tcPr>
            <w:tcW w:w="2162" w:type="dxa"/>
            <w:tcBorders>
              <w:top w:val="single" w:sz="4" w:space="0" w:color="auto"/>
              <w:left w:val="single" w:sz="4" w:space="0" w:color="auto"/>
              <w:bottom w:val="single" w:sz="4" w:space="0" w:color="auto"/>
              <w:right w:val="single" w:sz="4" w:space="0" w:color="auto"/>
            </w:tcBorders>
            <w:vAlign w:val="center"/>
          </w:tcPr>
          <w:p w14:paraId="6433A23B" w14:textId="77777777" w:rsidR="0078369D" w:rsidRDefault="0078369D" w:rsidP="0078369D">
            <w:pPr>
              <w:jc w:val="center"/>
              <w:rPr>
                <w:rFonts w:ascii="GHEA Grapalat" w:hAnsi="GHEA Grapalat"/>
                <w:sz w:val="22"/>
                <w:szCs w:val="22"/>
              </w:rPr>
            </w:pPr>
            <w:r>
              <w:rPr>
                <w:rFonts w:ascii="GHEA Grapalat" w:hAnsi="GHEA Grapalat"/>
                <w:sz w:val="22"/>
                <w:szCs w:val="22"/>
              </w:rPr>
              <w:t>Город Ереван,</w:t>
            </w:r>
          </w:p>
          <w:p w14:paraId="0D6BD602" w14:textId="2BE39191" w:rsidR="0078369D" w:rsidRPr="00C03A66" w:rsidRDefault="0078369D" w:rsidP="0078369D">
            <w:pPr>
              <w:widowControl w:val="0"/>
              <w:spacing w:after="120"/>
              <w:jc w:val="center"/>
              <w:rPr>
                <w:rFonts w:ascii="GHEA Grapalat" w:hAnsi="GHEA Grapalat" w:cs="Calibri"/>
                <w:color w:val="000000"/>
                <w:sz w:val="16"/>
                <w:szCs w:val="16"/>
              </w:rPr>
            </w:pPr>
            <w:r>
              <w:rPr>
                <w:rFonts w:ascii="GHEA Grapalat" w:hAnsi="GHEA Grapalat"/>
                <w:sz w:val="22"/>
                <w:szCs w:val="22"/>
              </w:rPr>
              <w:t>Административный округ Аван</w:t>
            </w:r>
            <w:r>
              <w:rPr>
                <w:rFonts w:ascii="GHEA Grapalat" w:hAnsi="GHEA Grapalat"/>
                <w:sz w:val="22"/>
                <w:szCs w:val="22"/>
                <w:lang w:val="hy-AM"/>
              </w:rPr>
              <w:t xml:space="preserve"> </w:t>
            </w:r>
            <w:r>
              <w:rPr>
                <w:rFonts w:ascii="GHEA Grapalat" w:hAnsi="GHEA Grapalat"/>
                <w:color w:val="000000"/>
                <w:sz w:val="22"/>
                <w:szCs w:val="22"/>
              </w:rPr>
              <w:t>дворовой территории зданий № 45 и 46 квартала Дурян</w:t>
            </w:r>
            <w:r>
              <w:rPr>
                <w:rFonts w:ascii="GHEA Grapalat" w:hAnsi="GHEA Grapalat"/>
                <w:color w:val="000000"/>
                <w:sz w:val="22"/>
                <w:szCs w:val="22"/>
                <w:lang w:val="hy-AM"/>
              </w:rPr>
              <w:t>,</w:t>
            </w:r>
          </w:p>
        </w:tc>
        <w:tc>
          <w:tcPr>
            <w:tcW w:w="1871" w:type="dxa"/>
            <w:tcBorders>
              <w:top w:val="single" w:sz="4" w:space="0" w:color="auto"/>
              <w:left w:val="nil"/>
              <w:bottom w:val="single" w:sz="4" w:space="0" w:color="auto"/>
              <w:right w:val="single" w:sz="4" w:space="0" w:color="auto"/>
            </w:tcBorders>
            <w:vAlign w:val="center"/>
          </w:tcPr>
          <w:p w14:paraId="7CFDBA9A" w14:textId="475E7694" w:rsidR="0078369D" w:rsidRPr="005160AB" w:rsidRDefault="0078369D" w:rsidP="0078369D">
            <w:pPr>
              <w:widowControl w:val="0"/>
              <w:spacing w:after="120"/>
              <w:jc w:val="center"/>
              <w:rPr>
                <w:rFonts w:ascii="GHEA Grapalat" w:hAnsi="GHEA Grapalat"/>
                <w:sz w:val="20"/>
              </w:rPr>
            </w:pPr>
            <w:r>
              <w:rPr>
                <w:rFonts w:ascii="GHEA Grapalat" w:hAnsi="GHEA Grapalat"/>
                <w:sz w:val="22"/>
                <w:szCs w:val="22"/>
              </w:rPr>
              <w:t>Договор вступает в силу в день утверждения договора купли-продажи строительных работ и действует одновременно со строительными работами</w:t>
            </w:r>
          </w:p>
        </w:tc>
      </w:tr>
      <w:tr w:rsidR="0078369D" w:rsidRPr="00E40AC8" w14:paraId="4BAD8FD4" w14:textId="77777777" w:rsidTr="0078369D">
        <w:trPr>
          <w:trHeight w:val="501"/>
          <w:jc w:val="center"/>
        </w:trPr>
        <w:tc>
          <w:tcPr>
            <w:tcW w:w="1881" w:type="dxa"/>
            <w:vAlign w:val="center"/>
          </w:tcPr>
          <w:p w14:paraId="696D4817" w14:textId="1F09A007" w:rsidR="0078369D" w:rsidRPr="00CC7DC1" w:rsidRDefault="0078369D" w:rsidP="0078369D">
            <w:pPr>
              <w:jc w:val="center"/>
              <w:rPr>
                <w:rFonts w:ascii="GHEA Grapalat" w:hAnsi="GHEA Grapalat"/>
                <w:sz w:val="20"/>
              </w:rPr>
            </w:pPr>
            <w:r>
              <w:rPr>
                <w:rFonts w:ascii="GHEA Grapalat" w:hAnsi="GHEA Grapalat"/>
                <w:sz w:val="20"/>
              </w:rPr>
              <w:t>2</w:t>
            </w:r>
          </w:p>
        </w:tc>
        <w:tc>
          <w:tcPr>
            <w:tcW w:w="1846" w:type="dxa"/>
            <w:vAlign w:val="center"/>
          </w:tcPr>
          <w:p w14:paraId="5AE64687" w14:textId="77777777" w:rsidR="0078369D" w:rsidRDefault="0078369D" w:rsidP="0078369D">
            <w:pPr>
              <w:jc w:val="center"/>
              <w:rPr>
                <w:rFonts w:ascii="Helvetica" w:eastAsia="Helvetica" w:hAnsi="Helvetica"/>
                <w:color w:val="403931"/>
                <w:sz w:val="21"/>
                <w:szCs w:val="21"/>
                <w:shd w:val="clear" w:color="auto" w:fill="F8F3ED"/>
                <w:lang w:val="en-US"/>
              </w:rPr>
            </w:pPr>
            <w:r>
              <w:rPr>
                <w:rFonts w:ascii="Helvetica" w:eastAsia="Helvetica" w:hAnsi="Helvetica"/>
                <w:color w:val="403931"/>
                <w:sz w:val="21"/>
                <w:szCs w:val="21"/>
                <w:shd w:val="clear" w:color="auto" w:fill="F8F3ED"/>
              </w:rPr>
              <w:t>71351540/100</w:t>
            </w:r>
          </w:p>
          <w:p w14:paraId="207396F7" w14:textId="77777777" w:rsidR="0078369D" w:rsidRDefault="0078369D" w:rsidP="0078369D">
            <w:pPr>
              <w:spacing w:after="300"/>
              <w:jc w:val="center"/>
              <w:rPr>
                <w:rFonts w:ascii="Helvetica" w:hAnsi="Helvetica" w:cs="Helvetica"/>
                <w:color w:val="403931"/>
                <w:sz w:val="21"/>
                <w:szCs w:val="21"/>
              </w:rPr>
            </w:pPr>
          </w:p>
        </w:tc>
        <w:tc>
          <w:tcPr>
            <w:tcW w:w="4787" w:type="dxa"/>
            <w:vMerge/>
            <w:tcBorders>
              <w:left w:val="single" w:sz="4" w:space="0" w:color="auto"/>
              <w:bottom w:val="single" w:sz="4" w:space="0" w:color="auto"/>
              <w:right w:val="single" w:sz="4" w:space="0" w:color="auto"/>
            </w:tcBorders>
          </w:tcPr>
          <w:p w14:paraId="0D7337D5" w14:textId="77777777" w:rsidR="0078369D" w:rsidRPr="00CC7DC1" w:rsidRDefault="0078369D" w:rsidP="0078369D">
            <w:pPr>
              <w:snapToGrid w:val="0"/>
              <w:ind w:firstLine="34"/>
              <w:jc w:val="both"/>
              <w:rPr>
                <w:rFonts w:ascii="GHEA Grapalat" w:hAnsi="GHEA Grapalat"/>
                <w:bCs/>
                <w:sz w:val="20"/>
                <w:szCs w:val="20"/>
              </w:rPr>
            </w:pPr>
          </w:p>
        </w:tc>
        <w:tc>
          <w:tcPr>
            <w:tcW w:w="1178" w:type="dxa"/>
            <w:tcBorders>
              <w:top w:val="single" w:sz="4" w:space="0" w:color="auto"/>
              <w:left w:val="single" w:sz="4" w:space="0" w:color="auto"/>
              <w:bottom w:val="single" w:sz="4" w:space="0" w:color="auto"/>
              <w:right w:val="single" w:sz="4" w:space="0" w:color="auto"/>
            </w:tcBorders>
            <w:vAlign w:val="center"/>
          </w:tcPr>
          <w:p w14:paraId="18319F67" w14:textId="383761EB" w:rsidR="0078369D" w:rsidRPr="00A96B2A" w:rsidRDefault="0078369D" w:rsidP="0078369D">
            <w:pPr>
              <w:widowControl w:val="0"/>
              <w:spacing w:after="120"/>
              <w:jc w:val="center"/>
              <w:rPr>
                <w:rFonts w:ascii="GHEA Grapalat" w:hAnsi="GHEA Grapalat"/>
                <w:sz w:val="20"/>
              </w:rPr>
            </w:pPr>
            <w:r w:rsidRPr="00A96B2A">
              <w:rPr>
                <w:rFonts w:ascii="GHEA Grapalat" w:hAnsi="GHEA Grapalat"/>
                <w:sz w:val="20"/>
              </w:rPr>
              <w:t>драм</w:t>
            </w:r>
          </w:p>
        </w:tc>
        <w:tc>
          <w:tcPr>
            <w:tcW w:w="1296" w:type="dxa"/>
            <w:tcBorders>
              <w:top w:val="single" w:sz="4" w:space="0" w:color="auto"/>
              <w:left w:val="single" w:sz="4" w:space="0" w:color="auto"/>
              <w:bottom w:val="single" w:sz="4" w:space="0" w:color="auto"/>
              <w:right w:val="single" w:sz="4" w:space="0" w:color="auto"/>
            </w:tcBorders>
            <w:vAlign w:val="center"/>
          </w:tcPr>
          <w:p w14:paraId="42BCEEA9" w14:textId="77777777" w:rsidR="0078369D" w:rsidRPr="00F65207" w:rsidRDefault="0078369D" w:rsidP="0078369D">
            <w:pPr>
              <w:widowControl w:val="0"/>
              <w:spacing w:after="120"/>
              <w:jc w:val="center"/>
              <w:rPr>
                <w:rFonts w:ascii="GHEA Grapalat" w:hAnsi="GHEA Grapalat"/>
                <w:sz w:val="20"/>
                <w:lang w:val="en-US"/>
              </w:rPr>
            </w:pPr>
          </w:p>
        </w:tc>
        <w:tc>
          <w:tcPr>
            <w:tcW w:w="824" w:type="dxa"/>
            <w:tcBorders>
              <w:top w:val="single" w:sz="4" w:space="0" w:color="auto"/>
              <w:left w:val="single" w:sz="4" w:space="0" w:color="auto"/>
              <w:bottom w:val="single" w:sz="4" w:space="0" w:color="auto"/>
              <w:right w:val="single" w:sz="4" w:space="0" w:color="auto"/>
            </w:tcBorders>
            <w:vAlign w:val="center"/>
          </w:tcPr>
          <w:p w14:paraId="651CA4BB" w14:textId="3FB4400D" w:rsidR="0078369D" w:rsidRDefault="0078369D" w:rsidP="0078369D">
            <w:pPr>
              <w:widowControl w:val="0"/>
              <w:spacing w:after="120"/>
              <w:jc w:val="center"/>
              <w:rPr>
                <w:rFonts w:ascii="GHEA Grapalat" w:hAnsi="GHEA Grapalat"/>
                <w:sz w:val="20"/>
              </w:rPr>
            </w:pPr>
            <w:r>
              <w:rPr>
                <w:rFonts w:ascii="GHEA Grapalat" w:hAnsi="GHEA Grapalat"/>
                <w:sz w:val="20"/>
              </w:rPr>
              <w:t>1</w:t>
            </w:r>
          </w:p>
        </w:tc>
        <w:tc>
          <w:tcPr>
            <w:tcW w:w="2162" w:type="dxa"/>
            <w:tcBorders>
              <w:top w:val="single" w:sz="4" w:space="0" w:color="auto"/>
              <w:left w:val="single" w:sz="4" w:space="0" w:color="auto"/>
              <w:bottom w:val="single" w:sz="4" w:space="0" w:color="auto"/>
              <w:right w:val="single" w:sz="4" w:space="0" w:color="auto"/>
            </w:tcBorders>
            <w:vAlign w:val="center"/>
          </w:tcPr>
          <w:p w14:paraId="16E883E3" w14:textId="3FA453A7" w:rsidR="0078369D" w:rsidRPr="006B13BD" w:rsidRDefault="0078369D" w:rsidP="0078369D">
            <w:pPr>
              <w:widowControl w:val="0"/>
              <w:spacing w:after="120"/>
              <w:jc w:val="center"/>
              <w:rPr>
                <w:rFonts w:ascii="GHEA Grapalat" w:hAnsi="GHEA Grapalat"/>
                <w:sz w:val="18"/>
              </w:rPr>
            </w:pPr>
            <w:r>
              <w:rPr>
                <w:rFonts w:ascii="GHEA Grapalat" w:hAnsi="GHEA Grapalat"/>
                <w:sz w:val="22"/>
                <w:szCs w:val="22"/>
              </w:rPr>
              <w:t>Город Ереван, административный округ Аван, район Аван-Ариндж, 2-й м/с, площадь 1/2 двора.</w:t>
            </w:r>
          </w:p>
        </w:tc>
        <w:tc>
          <w:tcPr>
            <w:tcW w:w="1871" w:type="dxa"/>
            <w:tcBorders>
              <w:top w:val="single" w:sz="4" w:space="0" w:color="auto"/>
              <w:left w:val="nil"/>
              <w:bottom w:val="single" w:sz="4" w:space="0" w:color="auto"/>
              <w:right w:val="single" w:sz="4" w:space="0" w:color="auto"/>
            </w:tcBorders>
            <w:vAlign w:val="center"/>
          </w:tcPr>
          <w:p w14:paraId="711848CB" w14:textId="0A3F19DF" w:rsidR="0078369D" w:rsidRPr="008E4B1F" w:rsidRDefault="0078369D" w:rsidP="0078369D">
            <w:pPr>
              <w:widowControl w:val="0"/>
              <w:spacing w:after="120"/>
              <w:jc w:val="center"/>
              <w:rPr>
                <w:rFonts w:ascii="GHEA Grapalat" w:hAnsi="GHEA Grapalat" w:cs="Calibri"/>
                <w:color w:val="000000"/>
                <w:sz w:val="16"/>
                <w:szCs w:val="16"/>
              </w:rPr>
            </w:pPr>
            <w:r>
              <w:rPr>
                <w:rFonts w:ascii="GHEA Grapalat" w:hAnsi="GHEA Grapalat"/>
                <w:sz w:val="22"/>
                <w:szCs w:val="22"/>
              </w:rPr>
              <w:t>Договор вступает в силу в день утверждения договора купли-продажи строительных работ и действует одновременно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616"/>
        <w:gridCol w:w="734"/>
        <w:gridCol w:w="706"/>
        <w:gridCol w:w="1363"/>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D54B46" w:rsidRPr="00F412AC" w14:paraId="3A51ECA1" w14:textId="77777777" w:rsidTr="00590455">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16"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3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6"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63"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C7DC1" w:rsidRPr="00F412AC" w14:paraId="2F969307" w14:textId="77777777" w:rsidTr="004E6935">
        <w:trPr>
          <w:trHeight w:val="1709"/>
          <w:jc w:val="center"/>
        </w:trPr>
        <w:tc>
          <w:tcPr>
            <w:tcW w:w="1207" w:type="dxa"/>
            <w:vAlign w:val="center"/>
          </w:tcPr>
          <w:p w14:paraId="73EFAA56" w14:textId="77777777" w:rsidR="00CC7DC1" w:rsidRDefault="00CC7DC1" w:rsidP="00CC7DC1">
            <w:pPr>
              <w:jc w:val="center"/>
              <w:rPr>
                <w:rFonts w:ascii="GHEA Grapalat" w:hAnsi="GHEA Grapalat"/>
                <w:sz w:val="20"/>
                <w:lang w:val="hy-AM"/>
              </w:rPr>
            </w:pPr>
          </w:p>
          <w:p w14:paraId="4C669AE1" w14:textId="77777777" w:rsidR="00CC7DC1" w:rsidRPr="00F566BF" w:rsidRDefault="00CC7DC1" w:rsidP="00CC7DC1">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17508A79" w14:textId="4C5F15D4" w:rsidR="00CC7DC1" w:rsidRPr="008F196A" w:rsidRDefault="00CC7DC1" w:rsidP="00CC7DC1">
            <w:pPr>
              <w:jc w:val="center"/>
              <w:rPr>
                <w:rFonts w:ascii="GHEA Grapalat" w:hAnsi="GHEA Grapalat"/>
                <w:sz w:val="20"/>
                <w:lang w:val="en-US"/>
              </w:rPr>
            </w:pPr>
            <w:r>
              <w:rPr>
                <w:rFonts w:ascii="Helvetica" w:eastAsia="Helvetica" w:hAnsi="Helvetica"/>
                <w:color w:val="403931"/>
                <w:sz w:val="21"/>
                <w:szCs w:val="21"/>
                <w:shd w:val="clear" w:color="auto" w:fill="F8F3ED"/>
              </w:rPr>
              <w:t>71351540/99</w:t>
            </w:r>
          </w:p>
        </w:tc>
        <w:tc>
          <w:tcPr>
            <w:tcW w:w="2236" w:type="dxa"/>
            <w:tcBorders>
              <w:top w:val="single" w:sz="4" w:space="0" w:color="auto"/>
              <w:left w:val="single" w:sz="4" w:space="0" w:color="auto"/>
              <w:bottom w:val="single" w:sz="4" w:space="0" w:color="auto"/>
              <w:right w:val="single" w:sz="4" w:space="0" w:color="auto"/>
            </w:tcBorders>
          </w:tcPr>
          <w:p w14:paraId="07DD0A8B" w14:textId="15BA45A5" w:rsidR="00CC7DC1" w:rsidRPr="00CC7DC1" w:rsidRDefault="00CC7DC1" w:rsidP="00CC7DC1">
            <w:pPr>
              <w:jc w:val="center"/>
              <w:rPr>
                <w:rFonts w:ascii="GHEA Grapalat" w:hAnsi="GHEA Grapalat"/>
                <w:b/>
                <w:bCs/>
                <w:sz w:val="20"/>
              </w:rPr>
            </w:pPr>
            <w:r w:rsidRPr="00CC7DC1">
              <w:rPr>
                <w:rFonts w:ascii="GHEA Grapalat" w:hAnsi="GHEA Grapalat"/>
                <w:b/>
                <w:bCs/>
                <w:sz w:val="20"/>
              </w:rPr>
              <w:t xml:space="preserve">Консультационные услуги по техническому контролю качества работ  по капитальному ремонту дворовой </w:t>
            </w:r>
            <w:r w:rsidRPr="00CC7DC1">
              <w:rPr>
                <w:rFonts w:ascii="GHEA Grapalat" w:hAnsi="GHEA Grapalat"/>
                <w:b/>
                <w:bCs/>
                <w:sz w:val="20"/>
              </w:rPr>
              <w:lastRenderedPageBreak/>
              <w:t>территории зданий № 45 и 46 квартала Дурян административного района Аван</w:t>
            </w:r>
            <w:r w:rsidRPr="00CC7DC1">
              <w:rPr>
                <w:rFonts w:ascii="GHEA Grapalat" w:hAnsi="GHEA Grapalat"/>
                <w:b/>
                <w:bCs/>
                <w:sz w:val="20"/>
                <w:lang w:val="hy-AM"/>
              </w:rPr>
              <w:t>,</w:t>
            </w:r>
            <w:r w:rsidRPr="00CC7DC1">
              <w:rPr>
                <w:rFonts w:ascii="GHEA Grapalat" w:hAnsi="GHEA Grapalat"/>
                <w:b/>
                <w:bCs/>
                <w:sz w:val="20"/>
              </w:rPr>
              <w:t xml:space="preserve"> города Еревана</w:t>
            </w:r>
            <w:r w:rsidRPr="00CC7DC1">
              <w:rPr>
                <w:rFonts w:ascii="GHEA Grapalat" w:hAnsi="GHEA Grapalat"/>
                <w:b/>
                <w:bCs/>
                <w:sz w:val="20"/>
                <w:lang w:val="hy-AM"/>
              </w:rPr>
              <w:t xml:space="preserve"> </w:t>
            </w:r>
          </w:p>
        </w:tc>
        <w:tc>
          <w:tcPr>
            <w:tcW w:w="682" w:type="dxa"/>
            <w:vAlign w:val="center"/>
          </w:tcPr>
          <w:p w14:paraId="45EA2E05" w14:textId="2F9E7D57" w:rsidR="00CC7DC1" w:rsidRPr="00A42C01" w:rsidRDefault="00CC7DC1" w:rsidP="00CC7DC1">
            <w:pPr>
              <w:widowControl w:val="0"/>
              <w:spacing w:after="120"/>
              <w:jc w:val="center"/>
              <w:rPr>
                <w:rFonts w:ascii="GHEA Grapalat" w:hAnsi="GHEA Grapalat"/>
                <w:sz w:val="20"/>
              </w:rPr>
            </w:pPr>
            <w:r w:rsidRPr="00F566BF">
              <w:rPr>
                <w:rFonts w:ascii="GHEA Grapalat" w:hAnsi="GHEA Grapalat"/>
                <w:sz w:val="20"/>
                <w:lang w:val="pt-BR"/>
              </w:rPr>
              <w:lastRenderedPageBreak/>
              <w:t>... %</w:t>
            </w:r>
          </w:p>
        </w:tc>
        <w:tc>
          <w:tcPr>
            <w:tcW w:w="813" w:type="dxa"/>
            <w:vAlign w:val="center"/>
          </w:tcPr>
          <w:p w14:paraId="43F44025" w14:textId="74D678BD" w:rsidR="00CC7DC1" w:rsidRPr="00F412AC" w:rsidRDefault="00CC7DC1" w:rsidP="00CC7DC1">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2E399DE" w:rsidR="00CC7DC1" w:rsidRPr="00F412AC" w:rsidRDefault="00CC7DC1" w:rsidP="00CC7DC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2B5655A" w:rsidR="00CC7DC1" w:rsidRPr="00F412AC" w:rsidRDefault="00CC7DC1" w:rsidP="00CC7DC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38B807CA" w:rsidR="00CC7DC1" w:rsidRPr="00F412AC" w:rsidRDefault="00CC7DC1" w:rsidP="00CC7DC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1A81FE76" w:rsidR="00CC7DC1" w:rsidRPr="00F412AC" w:rsidRDefault="00CC7DC1" w:rsidP="00CC7DC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tcPr>
          <w:p w14:paraId="77066752" w14:textId="77777777" w:rsidR="00CC7DC1" w:rsidRDefault="00CC7DC1" w:rsidP="00CC7DC1">
            <w:pPr>
              <w:widowControl w:val="0"/>
              <w:spacing w:after="120"/>
              <w:jc w:val="center"/>
              <w:rPr>
                <w:rFonts w:ascii="GHEA Grapalat" w:hAnsi="GHEA Grapalat"/>
                <w:sz w:val="20"/>
              </w:rPr>
            </w:pPr>
          </w:p>
          <w:p w14:paraId="2D983346" w14:textId="77777777" w:rsidR="00CC7DC1" w:rsidRDefault="00CC7DC1" w:rsidP="00CC7DC1">
            <w:pPr>
              <w:widowControl w:val="0"/>
              <w:spacing w:after="120"/>
              <w:rPr>
                <w:rFonts w:ascii="GHEA Grapalat" w:hAnsi="GHEA Grapalat"/>
                <w:sz w:val="20"/>
              </w:rPr>
            </w:pPr>
          </w:p>
          <w:p w14:paraId="7288F9E6" w14:textId="668F96C7" w:rsidR="00CC7DC1" w:rsidRPr="00F412AC" w:rsidRDefault="00CC7DC1" w:rsidP="00CC7DC1">
            <w:pPr>
              <w:widowControl w:val="0"/>
              <w:spacing w:after="120"/>
              <w:rPr>
                <w:rFonts w:ascii="GHEA Grapalat" w:hAnsi="GHEA Grapalat" w:cs="Arial"/>
                <w:sz w:val="16"/>
              </w:rPr>
            </w:pPr>
            <w:r w:rsidRPr="005A111E">
              <w:rPr>
                <w:rFonts w:ascii="GHEA Grapalat" w:hAnsi="GHEA Grapalat"/>
                <w:sz w:val="20"/>
                <w:lang w:val="pt-BR"/>
              </w:rPr>
              <w:t>100%</w:t>
            </w:r>
          </w:p>
        </w:tc>
        <w:tc>
          <w:tcPr>
            <w:tcW w:w="611" w:type="dxa"/>
          </w:tcPr>
          <w:p w14:paraId="2055323B" w14:textId="77777777" w:rsidR="00CC7DC1" w:rsidRDefault="00CC7DC1" w:rsidP="00CC7DC1">
            <w:pPr>
              <w:widowControl w:val="0"/>
              <w:spacing w:after="120"/>
              <w:jc w:val="center"/>
              <w:rPr>
                <w:rFonts w:ascii="GHEA Grapalat" w:hAnsi="GHEA Grapalat"/>
                <w:sz w:val="20"/>
              </w:rPr>
            </w:pPr>
          </w:p>
          <w:p w14:paraId="40690579" w14:textId="77777777" w:rsidR="00CC7DC1" w:rsidRDefault="00CC7DC1" w:rsidP="00CC7DC1">
            <w:pPr>
              <w:widowControl w:val="0"/>
              <w:spacing w:after="120"/>
              <w:jc w:val="center"/>
              <w:rPr>
                <w:rFonts w:ascii="GHEA Grapalat" w:hAnsi="GHEA Grapalat"/>
                <w:sz w:val="20"/>
              </w:rPr>
            </w:pPr>
          </w:p>
          <w:p w14:paraId="0BE7EFAF" w14:textId="7F74D700" w:rsidR="00CC7DC1" w:rsidRPr="00F412AC" w:rsidRDefault="00CC7DC1" w:rsidP="00CC7DC1">
            <w:pPr>
              <w:widowControl w:val="0"/>
              <w:spacing w:after="120"/>
              <w:jc w:val="center"/>
              <w:rPr>
                <w:rFonts w:ascii="GHEA Grapalat" w:hAnsi="GHEA Grapalat" w:cs="Arial"/>
                <w:sz w:val="16"/>
              </w:rPr>
            </w:pPr>
            <w:r w:rsidRPr="005A111E">
              <w:rPr>
                <w:rFonts w:ascii="GHEA Grapalat" w:hAnsi="GHEA Grapalat"/>
                <w:sz w:val="20"/>
                <w:lang w:val="pt-BR"/>
              </w:rPr>
              <w:t>100%</w:t>
            </w:r>
          </w:p>
        </w:tc>
        <w:tc>
          <w:tcPr>
            <w:tcW w:w="768" w:type="dxa"/>
          </w:tcPr>
          <w:p w14:paraId="657B3847" w14:textId="77777777" w:rsidR="00CC7DC1" w:rsidRDefault="00CC7DC1" w:rsidP="00CC7DC1">
            <w:pPr>
              <w:widowControl w:val="0"/>
              <w:spacing w:after="120"/>
              <w:jc w:val="center"/>
              <w:rPr>
                <w:rFonts w:ascii="GHEA Grapalat" w:hAnsi="GHEA Grapalat"/>
                <w:sz w:val="20"/>
              </w:rPr>
            </w:pPr>
          </w:p>
          <w:p w14:paraId="61ADC758" w14:textId="77777777" w:rsidR="00CC7DC1" w:rsidRDefault="00CC7DC1" w:rsidP="00CC7DC1">
            <w:pPr>
              <w:widowControl w:val="0"/>
              <w:spacing w:after="120"/>
              <w:jc w:val="center"/>
              <w:rPr>
                <w:rFonts w:ascii="GHEA Grapalat" w:hAnsi="GHEA Grapalat"/>
                <w:sz w:val="20"/>
              </w:rPr>
            </w:pPr>
          </w:p>
          <w:p w14:paraId="5BE2BB41" w14:textId="432AF2B4" w:rsidR="00CC7DC1" w:rsidRPr="00F412AC" w:rsidRDefault="00CC7DC1" w:rsidP="00CC7DC1">
            <w:pPr>
              <w:widowControl w:val="0"/>
              <w:spacing w:after="120"/>
              <w:jc w:val="center"/>
              <w:rPr>
                <w:rFonts w:ascii="GHEA Grapalat" w:hAnsi="GHEA Grapalat" w:cs="Arial"/>
                <w:sz w:val="16"/>
              </w:rPr>
            </w:pPr>
            <w:r w:rsidRPr="00224679">
              <w:rPr>
                <w:rFonts w:ascii="GHEA Grapalat" w:hAnsi="GHEA Grapalat"/>
                <w:sz w:val="20"/>
                <w:lang w:val="pt-BR"/>
              </w:rPr>
              <w:t>100%</w:t>
            </w:r>
          </w:p>
        </w:tc>
        <w:tc>
          <w:tcPr>
            <w:tcW w:w="616" w:type="dxa"/>
          </w:tcPr>
          <w:p w14:paraId="49198670" w14:textId="77777777" w:rsidR="00CC7DC1" w:rsidRDefault="00CC7DC1" w:rsidP="00CC7DC1">
            <w:pPr>
              <w:widowControl w:val="0"/>
              <w:spacing w:after="120"/>
              <w:rPr>
                <w:rFonts w:ascii="GHEA Grapalat" w:hAnsi="GHEA Grapalat"/>
                <w:sz w:val="20"/>
              </w:rPr>
            </w:pPr>
          </w:p>
          <w:p w14:paraId="12001BAF" w14:textId="77777777" w:rsidR="00CC7DC1" w:rsidRDefault="00CC7DC1" w:rsidP="00CC7DC1">
            <w:pPr>
              <w:widowControl w:val="0"/>
              <w:spacing w:after="120"/>
              <w:rPr>
                <w:rFonts w:ascii="GHEA Grapalat" w:hAnsi="GHEA Grapalat"/>
                <w:sz w:val="20"/>
              </w:rPr>
            </w:pPr>
          </w:p>
          <w:p w14:paraId="24368CAC" w14:textId="73475120" w:rsidR="00CC7DC1" w:rsidRPr="00F412AC" w:rsidRDefault="00CC7DC1" w:rsidP="00CC7DC1">
            <w:pPr>
              <w:widowControl w:val="0"/>
              <w:spacing w:after="120"/>
              <w:rPr>
                <w:rFonts w:ascii="GHEA Grapalat" w:hAnsi="GHEA Grapalat" w:cs="Arial"/>
                <w:sz w:val="16"/>
              </w:rPr>
            </w:pPr>
            <w:r w:rsidRPr="00224679">
              <w:rPr>
                <w:rFonts w:ascii="GHEA Grapalat" w:hAnsi="GHEA Grapalat"/>
                <w:sz w:val="20"/>
                <w:lang w:val="pt-BR"/>
              </w:rPr>
              <w:t>100%</w:t>
            </w:r>
          </w:p>
        </w:tc>
        <w:tc>
          <w:tcPr>
            <w:tcW w:w="734" w:type="dxa"/>
          </w:tcPr>
          <w:p w14:paraId="1B28879A" w14:textId="77777777" w:rsidR="00CC7DC1" w:rsidRDefault="00CC7DC1" w:rsidP="00CC7DC1">
            <w:pPr>
              <w:widowControl w:val="0"/>
              <w:spacing w:after="120"/>
              <w:jc w:val="center"/>
              <w:rPr>
                <w:rFonts w:ascii="GHEA Grapalat" w:hAnsi="GHEA Grapalat"/>
                <w:sz w:val="20"/>
              </w:rPr>
            </w:pPr>
          </w:p>
          <w:p w14:paraId="42115DA4" w14:textId="77777777" w:rsidR="00CC7DC1" w:rsidRDefault="00CC7DC1" w:rsidP="00CC7DC1">
            <w:pPr>
              <w:widowControl w:val="0"/>
              <w:spacing w:after="120"/>
              <w:jc w:val="center"/>
              <w:rPr>
                <w:rFonts w:ascii="GHEA Grapalat" w:hAnsi="GHEA Grapalat"/>
                <w:sz w:val="20"/>
              </w:rPr>
            </w:pPr>
          </w:p>
          <w:p w14:paraId="5BBF7714" w14:textId="7CE6ECA4" w:rsidR="00CC7DC1" w:rsidRPr="00F412AC" w:rsidRDefault="00CC7DC1" w:rsidP="00CC7DC1">
            <w:pPr>
              <w:widowControl w:val="0"/>
              <w:spacing w:after="120"/>
              <w:jc w:val="center"/>
              <w:rPr>
                <w:rFonts w:ascii="GHEA Grapalat" w:hAnsi="GHEA Grapalat" w:cs="Arial"/>
                <w:sz w:val="16"/>
              </w:rPr>
            </w:pPr>
            <w:r w:rsidRPr="00224679">
              <w:rPr>
                <w:rFonts w:ascii="GHEA Grapalat" w:hAnsi="GHEA Grapalat"/>
                <w:sz w:val="20"/>
                <w:lang w:val="pt-BR"/>
              </w:rPr>
              <w:t>100%</w:t>
            </w:r>
          </w:p>
        </w:tc>
        <w:tc>
          <w:tcPr>
            <w:tcW w:w="706" w:type="dxa"/>
            <w:vAlign w:val="center"/>
          </w:tcPr>
          <w:p w14:paraId="5B4816E0" w14:textId="7BBC580F" w:rsidR="00CC7DC1" w:rsidRPr="00F412AC" w:rsidRDefault="00CC7DC1" w:rsidP="00CC7DC1">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63" w:type="dxa"/>
            <w:vAlign w:val="center"/>
          </w:tcPr>
          <w:p w14:paraId="77A27CB1" w14:textId="0F0B119C" w:rsidR="00CC7DC1" w:rsidRPr="00F412AC" w:rsidRDefault="00CC7DC1" w:rsidP="00CC7DC1">
            <w:pPr>
              <w:widowControl w:val="0"/>
              <w:spacing w:after="120"/>
              <w:jc w:val="center"/>
              <w:rPr>
                <w:rFonts w:ascii="GHEA Grapalat" w:hAnsi="GHEA Grapalat"/>
                <w:b/>
                <w:sz w:val="16"/>
              </w:rPr>
            </w:pPr>
            <w:r w:rsidRPr="0039418E">
              <w:rPr>
                <w:rFonts w:ascii="GHEA Grapalat" w:hAnsi="GHEA Grapalat"/>
                <w:sz w:val="20"/>
                <w:lang w:val="pt-BR"/>
              </w:rPr>
              <w:t>100%</w:t>
            </w:r>
          </w:p>
        </w:tc>
      </w:tr>
      <w:tr w:rsidR="00CC7DC1" w:rsidRPr="00F412AC" w14:paraId="749D84B6" w14:textId="77777777" w:rsidTr="00D76E24">
        <w:trPr>
          <w:trHeight w:val="363"/>
          <w:jc w:val="center"/>
        </w:trPr>
        <w:tc>
          <w:tcPr>
            <w:tcW w:w="1207" w:type="dxa"/>
            <w:vAlign w:val="center"/>
          </w:tcPr>
          <w:p w14:paraId="64EBCE71" w14:textId="7AF7FB91" w:rsidR="00CC7DC1" w:rsidRPr="00CC7DC1" w:rsidRDefault="00CC7DC1" w:rsidP="00CC7DC1">
            <w:pPr>
              <w:jc w:val="center"/>
              <w:rPr>
                <w:rFonts w:ascii="GHEA Grapalat" w:hAnsi="GHEA Grapalat"/>
                <w:sz w:val="20"/>
              </w:rPr>
            </w:pPr>
            <w:r>
              <w:rPr>
                <w:rFonts w:ascii="GHEA Grapalat" w:hAnsi="GHEA Grapalat"/>
                <w:sz w:val="20"/>
              </w:rPr>
              <w:t>2</w:t>
            </w:r>
          </w:p>
        </w:tc>
        <w:tc>
          <w:tcPr>
            <w:tcW w:w="1620" w:type="dxa"/>
            <w:vAlign w:val="center"/>
          </w:tcPr>
          <w:p w14:paraId="76D55428" w14:textId="77777777" w:rsidR="00CC7DC1" w:rsidRDefault="00CC7DC1" w:rsidP="00CC7DC1">
            <w:pPr>
              <w:jc w:val="center"/>
              <w:rPr>
                <w:rFonts w:ascii="Helvetica" w:eastAsia="Helvetica" w:hAnsi="Helvetica"/>
                <w:color w:val="403931"/>
                <w:sz w:val="21"/>
                <w:szCs w:val="21"/>
                <w:shd w:val="clear" w:color="auto" w:fill="F8F3ED"/>
                <w:lang w:val="en-US"/>
              </w:rPr>
            </w:pPr>
            <w:r>
              <w:rPr>
                <w:rFonts w:ascii="Helvetica" w:eastAsia="Helvetica" w:hAnsi="Helvetica"/>
                <w:color w:val="403931"/>
                <w:sz w:val="21"/>
                <w:szCs w:val="21"/>
                <w:shd w:val="clear" w:color="auto" w:fill="F8F3ED"/>
              </w:rPr>
              <w:t>71351540/100</w:t>
            </w:r>
          </w:p>
          <w:p w14:paraId="455BB8D1" w14:textId="77777777" w:rsidR="00CC7DC1" w:rsidRDefault="00CC7DC1" w:rsidP="00CC7DC1">
            <w:pPr>
              <w:jc w:val="center"/>
              <w:rPr>
                <w:rStyle w:val="ng-binding"/>
                <w:rFonts w:ascii="Helvetica" w:hAnsi="Helvetica" w:cs="Helvetica"/>
                <w:color w:val="403931"/>
                <w:sz w:val="21"/>
                <w:szCs w:val="21"/>
              </w:rPr>
            </w:pPr>
          </w:p>
        </w:tc>
        <w:tc>
          <w:tcPr>
            <w:tcW w:w="2236" w:type="dxa"/>
            <w:tcBorders>
              <w:top w:val="single" w:sz="4" w:space="0" w:color="auto"/>
              <w:left w:val="single" w:sz="4" w:space="0" w:color="auto"/>
              <w:bottom w:val="single" w:sz="4" w:space="0" w:color="auto"/>
              <w:right w:val="single" w:sz="4" w:space="0" w:color="auto"/>
            </w:tcBorders>
          </w:tcPr>
          <w:p w14:paraId="6ACDF5C0" w14:textId="260E7CB2" w:rsidR="00CC7DC1" w:rsidRPr="00CC7DC1" w:rsidRDefault="00CC7DC1" w:rsidP="00CC7DC1">
            <w:pPr>
              <w:jc w:val="center"/>
              <w:rPr>
                <w:rFonts w:ascii="GHEA Grapalat" w:hAnsi="GHEA Grapalat"/>
                <w:b/>
                <w:bCs/>
                <w:sz w:val="20"/>
              </w:rPr>
            </w:pPr>
            <w:r w:rsidRPr="00CC7DC1">
              <w:rPr>
                <w:rFonts w:ascii="GHEA Grapalat" w:hAnsi="GHEA Grapalat"/>
                <w:b/>
                <w:bCs/>
                <w:sz w:val="20"/>
              </w:rPr>
              <w:t>Консультационные услуги по техническому контролю качества работ  по капитальному ремонту</w:t>
            </w:r>
            <w:r w:rsidRPr="00CC7DC1">
              <w:rPr>
                <w:rFonts w:ascii="GHEA Grapalat" w:hAnsi="GHEA Grapalat"/>
                <w:b/>
                <w:bCs/>
                <w:sz w:val="20"/>
                <w:lang w:val="hy-AM"/>
              </w:rPr>
              <w:t xml:space="preserve"> </w:t>
            </w:r>
            <w:r w:rsidRPr="00CC7DC1">
              <w:rPr>
                <w:rFonts w:ascii="GHEA Grapalat" w:hAnsi="GHEA Grapalat"/>
                <w:b/>
                <w:bCs/>
                <w:sz w:val="20"/>
              </w:rPr>
              <w:t>дворовой территории</w:t>
            </w:r>
            <w:r w:rsidRPr="00CC7DC1">
              <w:rPr>
                <w:rFonts w:ascii="GHEA Grapalat" w:hAnsi="GHEA Grapalat"/>
                <w:b/>
                <w:bCs/>
                <w:sz w:val="20"/>
                <w:lang w:val="hy-AM"/>
              </w:rPr>
              <w:t xml:space="preserve"> </w:t>
            </w:r>
            <w:r w:rsidRPr="00CC7DC1">
              <w:rPr>
                <w:rFonts w:ascii="GHEA Grapalat" w:hAnsi="GHEA Grapalat"/>
                <w:b/>
                <w:bCs/>
                <w:sz w:val="20"/>
              </w:rPr>
              <w:t xml:space="preserve">здания 1/2 2-го микрорайона квартала Аван-Ариндж </w:t>
            </w:r>
            <w:r w:rsidRPr="00CC7DC1">
              <w:rPr>
                <w:rFonts w:ascii="GHEA Grapalat" w:hAnsi="GHEA Grapalat"/>
                <w:b/>
                <w:bCs/>
                <w:sz w:val="20"/>
                <w:lang w:val="hy-AM"/>
              </w:rPr>
              <w:t>,</w:t>
            </w:r>
            <w:r w:rsidRPr="00CC7DC1">
              <w:rPr>
                <w:rFonts w:ascii="GHEA Grapalat" w:hAnsi="GHEA Grapalat"/>
                <w:b/>
                <w:bCs/>
                <w:sz w:val="20"/>
              </w:rPr>
              <w:t xml:space="preserve"> административного района Аван</w:t>
            </w:r>
            <w:r w:rsidRPr="00CC7DC1">
              <w:rPr>
                <w:rFonts w:ascii="GHEA Grapalat" w:hAnsi="GHEA Grapalat"/>
                <w:b/>
                <w:bCs/>
                <w:sz w:val="20"/>
                <w:lang w:val="hy-AM"/>
              </w:rPr>
              <w:t>,</w:t>
            </w:r>
            <w:r w:rsidRPr="00CC7DC1">
              <w:rPr>
                <w:rFonts w:ascii="GHEA Grapalat" w:hAnsi="GHEA Grapalat"/>
                <w:b/>
                <w:bCs/>
                <w:sz w:val="20"/>
              </w:rPr>
              <w:t xml:space="preserve"> города Еревана </w:t>
            </w:r>
            <w:r w:rsidRPr="00CC7DC1">
              <w:rPr>
                <w:rFonts w:ascii="GHEA Grapalat" w:hAnsi="GHEA Grapalat"/>
                <w:b/>
                <w:bCs/>
                <w:sz w:val="20"/>
                <w:lang w:val="hy-AM"/>
              </w:rPr>
              <w:t xml:space="preserve"> </w:t>
            </w:r>
          </w:p>
        </w:tc>
        <w:tc>
          <w:tcPr>
            <w:tcW w:w="682" w:type="dxa"/>
            <w:vAlign w:val="center"/>
          </w:tcPr>
          <w:p w14:paraId="7A59C00E" w14:textId="2F81090E" w:rsidR="00CC7DC1" w:rsidRPr="00F566BF" w:rsidRDefault="00CC7DC1" w:rsidP="00CC7DC1">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6029DC49" w14:textId="0445220D" w:rsidR="00CC7DC1" w:rsidRPr="00F566BF" w:rsidRDefault="00CC7DC1" w:rsidP="00CC7DC1">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40F4B875" w14:textId="6B37F688" w:rsidR="00CC7DC1" w:rsidRPr="00F566BF" w:rsidRDefault="00CC7DC1" w:rsidP="00CC7DC1">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0755357A" w14:textId="5CF9A6E1" w:rsidR="00CC7DC1" w:rsidRPr="00F566BF" w:rsidRDefault="00CC7DC1" w:rsidP="00CC7DC1">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vAlign w:val="center"/>
          </w:tcPr>
          <w:p w14:paraId="6AF13C0B" w14:textId="70840018" w:rsidR="00CC7DC1" w:rsidRPr="00F566BF" w:rsidRDefault="00CC7DC1" w:rsidP="00CC7DC1">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vAlign w:val="center"/>
          </w:tcPr>
          <w:p w14:paraId="43997113" w14:textId="13048A50" w:rsidR="00CC7DC1" w:rsidRPr="00F566BF" w:rsidRDefault="00CC7DC1" w:rsidP="00CC7DC1">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01" w:type="dxa"/>
          </w:tcPr>
          <w:p w14:paraId="303AE0A0" w14:textId="77777777" w:rsidR="00CC7DC1" w:rsidRDefault="00CC7DC1" w:rsidP="00CC7DC1">
            <w:pPr>
              <w:widowControl w:val="0"/>
              <w:spacing w:after="120"/>
              <w:jc w:val="center"/>
              <w:rPr>
                <w:rFonts w:ascii="GHEA Grapalat" w:hAnsi="GHEA Grapalat"/>
                <w:sz w:val="20"/>
              </w:rPr>
            </w:pPr>
          </w:p>
          <w:p w14:paraId="5DC8317D" w14:textId="77777777" w:rsidR="00CC7DC1" w:rsidRDefault="00CC7DC1" w:rsidP="00CC7DC1">
            <w:pPr>
              <w:widowControl w:val="0"/>
              <w:spacing w:after="120"/>
              <w:jc w:val="center"/>
              <w:rPr>
                <w:rFonts w:ascii="GHEA Grapalat" w:hAnsi="GHEA Grapalat"/>
                <w:sz w:val="20"/>
              </w:rPr>
            </w:pPr>
          </w:p>
          <w:p w14:paraId="14B0452B" w14:textId="77777777" w:rsidR="00CC7DC1" w:rsidRDefault="00CC7DC1" w:rsidP="00CC7DC1">
            <w:pPr>
              <w:widowControl w:val="0"/>
              <w:spacing w:after="120"/>
              <w:jc w:val="center"/>
              <w:rPr>
                <w:rFonts w:ascii="GHEA Grapalat" w:hAnsi="GHEA Grapalat"/>
                <w:sz w:val="20"/>
              </w:rPr>
            </w:pPr>
          </w:p>
          <w:p w14:paraId="28FBFF2A" w14:textId="77777777" w:rsidR="00CC7DC1" w:rsidRDefault="00CC7DC1" w:rsidP="00CC7DC1">
            <w:pPr>
              <w:widowControl w:val="0"/>
              <w:spacing w:after="120"/>
              <w:jc w:val="center"/>
              <w:rPr>
                <w:rFonts w:ascii="GHEA Grapalat" w:hAnsi="GHEA Grapalat"/>
                <w:sz w:val="20"/>
              </w:rPr>
            </w:pPr>
          </w:p>
          <w:p w14:paraId="7093C223" w14:textId="495A51AC" w:rsidR="00CC7DC1" w:rsidRPr="00F566BF" w:rsidRDefault="00CC7DC1" w:rsidP="00CC7DC1">
            <w:pPr>
              <w:widowControl w:val="0"/>
              <w:spacing w:after="120"/>
              <w:jc w:val="center"/>
              <w:rPr>
                <w:rFonts w:ascii="GHEA Grapalat" w:hAnsi="GHEA Grapalat"/>
                <w:sz w:val="20"/>
                <w:lang w:val="pt-BR"/>
              </w:rPr>
            </w:pPr>
            <w:r w:rsidRPr="005A111E">
              <w:rPr>
                <w:rFonts w:ascii="GHEA Grapalat" w:hAnsi="GHEA Grapalat"/>
                <w:sz w:val="20"/>
                <w:lang w:val="pt-BR"/>
              </w:rPr>
              <w:t>100%</w:t>
            </w:r>
          </w:p>
        </w:tc>
        <w:tc>
          <w:tcPr>
            <w:tcW w:w="611" w:type="dxa"/>
          </w:tcPr>
          <w:p w14:paraId="27980E6B" w14:textId="77777777" w:rsidR="00CC7DC1" w:rsidRDefault="00CC7DC1" w:rsidP="00CC7DC1">
            <w:pPr>
              <w:widowControl w:val="0"/>
              <w:spacing w:after="120"/>
              <w:jc w:val="center"/>
              <w:rPr>
                <w:rFonts w:ascii="GHEA Grapalat" w:hAnsi="GHEA Grapalat"/>
                <w:sz w:val="20"/>
              </w:rPr>
            </w:pPr>
          </w:p>
          <w:p w14:paraId="0F6DE0BD" w14:textId="77777777" w:rsidR="00CC7DC1" w:rsidRDefault="00CC7DC1" w:rsidP="00CC7DC1">
            <w:pPr>
              <w:widowControl w:val="0"/>
              <w:spacing w:after="120"/>
              <w:jc w:val="center"/>
              <w:rPr>
                <w:rFonts w:ascii="GHEA Grapalat" w:hAnsi="GHEA Grapalat"/>
                <w:sz w:val="20"/>
              </w:rPr>
            </w:pPr>
          </w:p>
          <w:p w14:paraId="3F821CB5" w14:textId="77777777" w:rsidR="00CC7DC1" w:rsidRDefault="00CC7DC1" w:rsidP="00CC7DC1">
            <w:pPr>
              <w:widowControl w:val="0"/>
              <w:spacing w:after="120"/>
              <w:jc w:val="center"/>
              <w:rPr>
                <w:rFonts w:ascii="GHEA Grapalat" w:hAnsi="GHEA Grapalat"/>
                <w:sz w:val="20"/>
              </w:rPr>
            </w:pPr>
          </w:p>
          <w:p w14:paraId="369893B8" w14:textId="77777777" w:rsidR="00CC7DC1" w:rsidRDefault="00CC7DC1" w:rsidP="00CC7DC1">
            <w:pPr>
              <w:widowControl w:val="0"/>
              <w:spacing w:after="120"/>
              <w:jc w:val="center"/>
              <w:rPr>
                <w:rFonts w:ascii="GHEA Grapalat" w:hAnsi="GHEA Grapalat"/>
                <w:sz w:val="20"/>
              </w:rPr>
            </w:pPr>
          </w:p>
          <w:p w14:paraId="6F8BA98E" w14:textId="7D941FE5" w:rsidR="00CC7DC1" w:rsidRDefault="00CC7DC1" w:rsidP="00CC7DC1">
            <w:pPr>
              <w:widowControl w:val="0"/>
              <w:spacing w:after="120"/>
              <w:jc w:val="center"/>
              <w:rPr>
                <w:rFonts w:ascii="GHEA Grapalat" w:hAnsi="GHEA Grapalat"/>
                <w:sz w:val="20"/>
              </w:rPr>
            </w:pPr>
            <w:r w:rsidRPr="005A111E">
              <w:rPr>
                <w:rFonts w:ascii="GHEA Grapalat" w:hAnsi="GHEA Grapalat"/>
                <w:sz w:val="20"/>
                <w:lang w:val="pt-BR"/>
              </w:rPr>
              <w:t>100%</w:t>
            </w:r>
          </w:p>
        </w:tc>
        <w:tc>
          <w:tcPr>
            <w:tcW w:w="768" w:type="dxa"/>
          </w:tcPr>
          <w:p w14:paraId="6990D4C2" w14:textId="77777777" w:rsidR="00CC7DC1" w:rsidRDefault="00CC7DC1" w:rsidP="00CC7DC1">
            <w:pPr>
              <w:widowControl w:val="0"/>
              <w:spacing w:after="120"/>
              <w:jc w:val="center"/>
              <w:rPr>
                <w:rFonts w:ascii="GHEA Grapalat" w:hAnsi="GHEA Grapalat"/>
                <w:sz w:val="20"/>
              </w:rPr>
            </w:pPr>
          </w:p>
          <w:p w14:paraId="743F0644" w14:textId="77777777" w:rsidR="00CC7DC1" w:rsidRDefault="00CC7DC1" w:rsidP="00CC7DC1">
            <w:pPr>
              <w:widowControl w:val="0"/>
              <w:spacing w:after="120"/>
              <w:jc w:val="center"/>
              <w:rPr>
                <w:rFonts w:ascii="GHEA Grapalat" w:hAnsi="GHEA Grapalat"/>
                <w:sz w:val="20"/>
              </w:rPr>
            </w:pPr>
          </w:p>
          <w:p w14:paraId="2916A7E7" w14:textId="77777777" w:rsidR="00CC7DC1" w:rsidRDefault="00CC7DC1" w:rsidP="00CC7DC1">
            <w:pPr>
              <w:widowControl w:val="0"/>
              <w:spacing w:after="120"/>
              <w:jc w:val="center"/>
              <w:rPr>
                <w:rFonts w:ascii="GHEA Grapalat" w:hAnsi="GHEA Grapalat"/>
                <w:sz w:val="20"/>
              </w:rPr>
            </w:pPr>
          </w:p>
          <w:p w14:paraId="18AB263E" w14:textId="77777777" w:rsidR="00CC7DC1" w:rsidRDefault="00CC7DC1" w:rsidP="00CC7DC1">
            <w:pPr>
              <w:widowControl w:val="0"/>
              <w:spacing w:after="120"/>
              <w:jc w:val="center"/>
              <w:rPr>
                <w:rFonts w:ascii="GHEA Grapalat" w:hAnsi="GHEA Grapalat"/>
                <w:sz w:val="20"/>
              </w:rPr>
            </w:pPr>
          </w:p>
          <w:p w14:paraId="5BF49BB4" w14:textId="65340B87" w:rsidR="00CC7DC1" w:rsidRDefault="00CC7DC1" w:rsidP="00CC7DC1">
            <w:pPr>
              <w:widowControl w:val="0"/>
              <w:spacing w:after="120"/>
              <w:jc w:val="center"/>
              <w:rPr>
                <w:rFonts w:ascii="GHEA Grapalat" w:hAnsi="GHEA Grapalat"/>
                <w:sz w:val="20"/>
                <w:lang w:val="pt-BR"/>
              </w:rPr>
            </w:pPr>
            <w:r w:rsidRPr="00224679">
              <w:rPr>
                <w:rFonts w:ascii="GHEA Grapalat" w:hAnsi="GHEA Grapalat"/>
                <w:sz w:val="20"/>
                <w:lang w:val="pt-BR"/>
              </w:rPr>
              <w:t>100%</w:t>
            </w:r>
          </w:p>
        </w:tc>
        <w:tc>
          <w:tcPr>
            <w:tcW w:w="616" w:type="dxa"/>
          </w:tcPr>
          <w:p w14:paraId="2AB13B83" w14:textId="77777777" w:rsidR="00CC7DC1" w:rsidRDefault="00CC7DC1" w:rsidP="00CC7DC1">
            <w:pPr>
              <w:widowControl w:val="0"/>
              <w:spacing w:after="120"/>
              <w:jc w:val="center"/>
              <w:rPr>
                <w:rFonts w:ascii="GHEA Grapalat" w:hAnsi="GHEA Grapalat"/>
                <w:sz w:val="20"/>
              </w:rPr>
            </w:pPr>
          </w:p>
          <w:p w14:paraId="6C44E076" w14:textId="77777777" w:rsidR="00CC7DC1" w:rsidRDefault="00CC7DC1" w:rsidP="00CC7DC1">
            <w:pPr>
              <w:widowControl w:val="0"/>
              <w:spacing w:after="120"/>
              <w:jc w:val="center"/>
              <w:rPr>
                <w:rFonts w:ascii="GHEA Grapalat" w:hAnsi="GHEA Grapalat"/>
                <w:sz w:val="20"/>
              </w:rPr>
            </w:pPr>
          </w:p>
          <w:p w14:paraId="4AD65A88" w14:textId="77777777" w:rsidR="00CC7DC1" w:rsidRDefault="00CC7DC1" w:rsidP="00CC7DC1">
            <w:pPr>
              <w:widowControl w:val="0"/>
              <w:spacing w:after="120"/>
              <w:jc w:val="center"/>
              <w:rPr>
                <w:rFonts w:ascii="GHEA Grapalat" w:hAnsi="GHEA Grapalat"/>
                <w:sz w:val="20"/>
              </w:rPr>
            </w:pPr>
          </w:p>
          <w:p w14:paraId="0E33555B" w14:textId="77777777" w:rsidR="00CC7DC1" w:rsidRDefault="00CC7DC1" w:rsidP="00CC7DC1">
            <w:pPr>
              <w:widowControl w:val="0"/>
              <w:spacing w:after="120"/>
              <w:jc w:val="center"/>
              <w:rPr>
                <w:rFonts w:ascii="GHEA Grapalat" w:hAnsi="GHEA Grapalat"/>
                <w:sz w:val="20"/>
              </w:rPr>
            </w:pPr>
          </w:p>
          <w:p w14:paraId="5206309D" w14:textId="1C5BF0D8" w:rsidR="00CC7DC1" w:rsidRDefault="00CC7DC1" w:rsidP="00CC7DC1">
            <w:pPr>
              <w:widowControl w:val="0"/>
              <w:spacing w:after="120"/>
              <w:jc w:val="center"/>
              <w:rPr>
                <w:rFonts w:ascii="GHEA Grapalat" w:hAnsi="GHEA Grapalat"/>
                <w:sz w:val="20"/>
                <w:lang w:val="pt-BR"/>
              </w:rPr>
            </w:pPr>
            <w:r w:rsidRPr="00224679">
              <w:rPr>
                <w:rFonts w:ascii="GHEA Grapalat" w:hAnsi="GHEA Grapalat"/>
                <w:sz w:val="20"/>
                <w:lang w:val="pt-BR"/>
              </w:rPr>
              <w:t>100%</w:t>
            </w:r>
          </w:p>
        </w:tc>
        <w:tc>
          <w:tcPr>
            <w:tcW w:w="734" w:type="dxa"/>
          </w:tcPr>
          <w:p w14:paraId="7C80CFDB" w14:textId="77777777" w:rsidR="00CC7DC1" w:rsidRDefault="00CC7DC1" w:rsidP="00CC7DC1">
            <w:pPr>
              <w:widowControl w:val="0"/>
              <w:spacing w:after="120"/>
              <w:jc w:val="center"/>
              <w:rPr>
                <w:rFonts w:ascii="GHEA Grapalat" w:hAnsi="GHEA Grapalat"/>
                <w:sz w:val="20"/>
              </w:rPr>
            </w:pPr>
          </w:p>
          <w:p w14:paraId="74B2F4A6" w14:textId="77777777" w:rsidR="00CC7DC1" w:rsidRDefault="00CC7DC1" w:rsidP="00CC7DC1">
            <w:pPr>
              <w:widowControl w:val="0"/>
              <w:spacing w:after="120"/>
              <w:jc w:val="center"/>
              <w:rPr>
                <w:rFonts w:ascii="GHEA Grapalat" w:hAnsi="GHEA Grapalat"/>
                <w:sz w:val="20"/>
              </w:rPr>
            </w:pPr>
          </w:p>
          <w:p w14:paraId="528E1F90" w14:textId="77777777" w:rsidR="00CC7DC1" w:rsidRDefault="00CC7DC1" w:rsidP="00CC7DC1">
            <w:pPr>
              <w:widowControl w:val="0"/>
              <w:spacing w:after="120"/>
              <w:jc w:val="center"/>
              <w:rPr>
                <w:rFonts w:ascii="GHEA Grapalat" w:hAnsi="GHEA Grapalat"/>
                <w:sz w:val="20"/>
              </w:rPr>
            </w:pPr>
          </w:p>
          <w:p w14:paraId="73AF67D6" w14:textId="77777777" w:rsidR="00CC7DC1" w:rsidRDefault="00CC7DC1" w:rsidP="00CC7DC1">
            <w:pPr>
              <w:widowControl w:val="0"/>
              <w:spacing w:after="120"/>
              <w:jc w:val="center"/>
              <w:rPr>
                <w:rFonts w:ascii="GHEA Grapalat" w:hAnsi="GHEA Grapalat"/>
                <w:sz w:val="20"/>
              </w:rPr>
            </w:pPr>
          </w:p>
          <w:p w14:paraId="5283EA46" w14:textId="2B2F6AD0" w:rsidR="00CC7DC1" w:rsidRDefault="00CC7DC1" w:rsidP="00CC7DC1">
            <w:pPr>
              <w:widowControl w:val="0"/>
              <w:spacing w:after="120"/>
              <w:jc w:val="center"/>
              <w:rPr>
                <w:rFonts w:ascii="GHEA Grapalat" w:hAnsi="GHEA Grapalat"/>
                <w:sz w:val="20"/>
                <w:lang w:val="pt-BR"/>
              </w:rPr>
            </w:pPr>
            <w:r w:rsidRPr="00224679">
              <w:rPr>
                <w:rFonts w:ascii="GHEA Grapalat" w:hAnsi="GHEA Grapalat"/>
                <w:sz w:val="20"/>
                <w:lang w:val="pt-BR"/>
              </w:rPr>
              <w:t>100%</w:t>
            </w:r>
          </w:p>
        </w:tc>
        <w:tc>
          <w:tcPr>
            <w:tcW w:w="706" w:type="dxa"/>
            <w:vAlign w:val="center"/>
          </w:tcPr>
          <w:p w14:paraId="29BF6735" w14:textId="6041528F" w:rsidR="00CC7DC1" w:rsidRPr="0039418E" w:rsidRDefault="00CC7DC1" w:rsidP="00CC7DC1">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1363" w:type="dxa"/>
            <w:vAlign w:val="center"/>
          </w:tcPr>
          <w:p w14:paraId="2EE725AF" w14:textId="45092FAF" w:rsidR="00CC7DC1" w:rsidRPr="0039418E" w:rsidRDefault="00CC7DC1" w:rsidP="00CC7DC1">
            <w:pPr>
              <w:widowControl w:val="0"/>
              <w:spacing w:after="120"/>
              <w:jc w:val="center"/>
              <w:rPr>
                <w:rFonts w:ascii="GHEA Grapalat" w:hAnsi="GHEA Grapalat"/>
                <w:sz w:val="20"/>
                <w:lang w:val="pt-BR"/>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AE9B3" w14:textId="77777777" w:rsidR="00616933" w:rsidRDefault="00616933">
      <w:r>
        <w:separator/>
      </w:r>
    </w:p>
  </w:endnote>
  <w:endnote w:type="continuationSeparator" w:id="0">
    <w:p w14:paraId="1997D01C" w14:textId="77777777" w:rsidR="00616933" w:rsidRDefault="00616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D3CB5">
          <w:rPr>
            <w:rFonts w:ascii="GHEA Grapalat" w:hAnsi="GHEA Grapalat"/>
            <w:noProof/>
            <w:sz w:val="24"/>
            <w:szCs w:val="24"/>
          </w:rPr>
          <w:t>78</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D3CB5">
          <w:rPr>
            <w:rFonts w:ascii="GHEA Grapalat" w:hAnsi="GHEA Grapalat"/>
            <w:noProof/>
            <w:sz w:val="24"/>
            <w:szCs w:val="24"/>
          </w:rPr>
          <w:t>8</w:t>
        </w:r>
        <w:r w:rsidR="00DD3CB5">
          <w:rPr>
            <w:rFonts w:ascii="GHEA Grapalat" w:hAnsi="GHEA Grapalat"/>
            <w:noProof/>
            <w:sz w:val="24"/>
            <w:szCs w:val="24"/>
          </w:rPr>
          <w:t>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3EB51" w14:textId="77777777" w:rsidR="00616933" w:rsidRDefault="00616933">
      <w:r>
        <w:separator/>
      </w:r>
    </w:p>
  </w:footnote>
  <w:footnote w:type="continuationSeparator" w:id="0">
    <w:p w14:paraId="31A0C24B" w14:textId="77777777" w:rsidR="00616933" w:rsidRDefault="00616933">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11811513">
    <w:abstractNumId w:val="21"/>
  </w:num>
  <w:num w:numId="2" w16cid:durableId="1153981792">
    <w:abstractNumId w:val="11"/>
  </w:num>
  <w:num w:numId="3" w16cid:durableId="481583071">
    <w:abstractNumId w:val="20"/>
  </w:num>
  <w:num w:numId="4" w16cid:durableId="2093383125">
    <w:abstractNumId w:val="16"/>
  </w:num>
  <w:num w:numId="5" w16cid:durableId="1235359806">
    <w:abstractNumId w:val="25"/>
  </w:num>
  <w:num w:numId="6" w16cid:durableId="2077581394">
    <w:abstractNumId w:val="21"/>
    <w:lvlOverride w:ilvl="0">
      <w:startOverride w:val="1"/>
    </w:lvlOverride>
    <w:lvlOverride w:ilvl="1"/>
    <w:lvlOverride w:ilvl="2"/>
    <w:lvlOverride w:ilvl="3"/>
    <w:lvlOverride w:ilvl="4"/>
    <w:lvlOverride w:ilvl="5"/>
    <w:lvlOverride w:ilvl="6"/>
    <w:lvlOverride w:ilvl="7"/>
    <w:lvlOverride w:ilvl="8"/>
  </w:num>
  <w:num w:numId="7" w16cid:durableId="2270410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48238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2342277">
    <w:abstractNumId w:val="18"/>
  </w:num>
  <w:num w:numId="10" w16cid:durableId="357782114">
    <w:abstractNumId w:val="6"/>
  </w:num>
  <w:num w:numId="11" w16cid:durableId="723797548">
    <w:abstractNumId w:val="9"/>
  </w:num>
  <w:num w:numId="12" w16cid:durableId="865943409">
    <w:abstractNumId w:val="32"/>
  </w:num>
  <w:num w:numId="13" w16cid:durableId="1095981822">
    <w:abstractNumId w:val="28"/>
  </w:num>
  <w:num w:numId="14" w16cid:durableId="1892182744">
    <w:abstractNumId w:val="14"/>
  </w:num>
  <w:num w:numId="15" w16cid:durableId="2009362209">
    <w:abstractNumId w:val="30"/>
  </w:num>
  <w:num w:numId="16" w16cid:durableId="73629199">
    <w:abstractNumId w:val="15"/>
  </w:num>
  <w:num w:numId="17" w16cid:durableId="191462875">
    <w:abstractNumId w:val="7"/>
  </w:num>
  <w:num w:numId="18" w16cid:durableId="1774011326">
    <w:abstractNumId w:val="1"/>
  </w:num>
  <w:num w:numId="19" w16cid:durableId="750544503">
    <w:abstractNumId w:val="17"/>
  </w:num>
  <w:num w:numId="20" w16cid:durableId="977877137">
    <w:abstractNumId w:val="17"/>
  </w:num>
  <w:num w:numId="21" w16cid:durableId="20209616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77207466">
    <w:abstractNumId w:val="22"/>
  </w:num>
  <w:num w:numId="23" w16cid:durableId="1587765244">
    <w:abstractNumId w:val="8"/>
  </w:num>
  <w:num w:numId="24" w16cid:durableId="52433812">
    <w:abstractNumId w:val="19"/>
  </w:num>
  <w:num w:numId="25" w16cid:durableId="1477527411">
    <w:abstractNumId w:val="13"/>
  </w:num>
  <w:num w:numId="26" w16cid:durableId="1038513125">
    <w:abstractNumId w:val="5"/>
  </w:num>
  <w:num w:numId="27" w16cid:durableId="1299342151">
    <w:abstractNumId w:val="4"/>
  </w:num>
  <w:num w:numId="28" w16cid:durableId="85274485">
    <w:abstractNumId w:val="0"/>
  </w:num>
  <w:num w:numId="29" w16cid:durableId="1314138223">
    <w:abstractNumId w:val="10"/>
  </w:num>
  <w:num w:numId="30" w16cid:durableId="1611547010">
    <w:abstractNumId w:val="27"/>
  </w:num>
  <w:num w:numId="31" w16cid:durableId="701713237">
    <w:abstractNumId w:val="24"/>
  </w:num>
  <w:num w:numId="32" w16cid:durableId="471749750">
    <w:abstractNumId w:val="23"/>
  </w:num>
  <w:num w:numId="33" w16cid:durableId="1240678391">
    <w:abstractNumId w:val="31"/>
  </w:num>
  <w:num w:numId="34" w16cid:durableId="1481770466">
    <w:abstractNumId w:val="26"/>
  </w:num>
  <w:num w:numId="35" w16cid:durableId="1320770401">
    <w:abstractNumId w:val="2"/>
  </w:num>
  <w:num w:numId="36" w16cid:durableId="9797475">
    <w:abstractNumId w:val="12"/>
  </w:num>
  <w:num w:numId="37" w16cid:durableId="1911847103">
    <w:abstractNumId w:val="29"/>
  </w:num>
  <w:num w:numId="38" w16cid:durableId="871573967">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1F9"/>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43E2"/>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2CE"/>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D8B"/>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25A"/>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6E75"/>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039"/>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0E22"/>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6B4A"/>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65B"/>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01E7"/>
    <w:rsid w:val="0033253D"/>
    <w:rsid w:val="00333314"/>
    <w:rsid w:val="00333B85"/>
    <w:rsid w:val="00333D83"/>
    <w:rsid w:val="00334564"/>
    <w:rsid w:val="0033460C"/>
    <w:rsid w:val="00334689"/>
    <w:rsid w:val="003347CE"/>
    <w:rsid w:val="0033487A"/>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3B0"/>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04E"/>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734"/>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3B3F"/>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102"/>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303"/>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5766"/>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21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87AE4"/>
    <w:rsid w:val="005900F2"/>
    <w:rsid w:val="00590455"/>
    <w:rsid w:val="00590D1B"/>
    <w:rsid w:val="0059147F"/>
    <w:rsid w:val="0059159E"/>
    <w:rsid w:val="0059188B"/>
    <w:rsid w:val="005918A4"/>
    <w:rsid w:val="00592457"/>
    <w:rsid w:val="00592A50"/>
    <w:rsid w:val="00592F35"/>
    <w:rsid w:val="005939DE"/>
    <w:rsid w:val="00593B80"/>
    <w:rsid w:val="00593E76"/>
    <w:rsid w:val="00594C31"/>
    <w:rsid w:val="00594FEE"/>
    <w:rsid w:val="0059518B"/>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E9"/>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6933"/>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28B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0F93"/>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3E91"/>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66"/>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3B4E"/>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572"/>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69D"/>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7C0"/>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4FB0"/>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11BB"/>
    <w:rsid w:val="00842129"/>
    <w:rsid w:val="00842193"/>
    <w:rsid w:val="00842CDF"/>
    <w:rsid w:val="008435A4"/>
    <w:rsid w:val="008435DB"/>
    <w:rsid w:val="00843892"/>
    <w:rsid w:val="00844434"/>
    <w:rsid w:val="008444F1"/>
    <w:rsid w:val="00844DB0"/>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E7D68"/>
    <w:rsid w:val="008F050F"/>
    <w:rsid w:val="008F0732"/>
    <w:rsid w:val="008F0EB7"/>
    <w:rsid w:val="008F196A"/>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0E"/>
    <w:rsid w:val="00910F71"/>
    <w:rsid w:val="009112AD"/>
    <w:rsid w:val="009114A5"/>
    <w:rsid w:val="0091177E"/>
    <w:rsid w:val="00911F57"/>
    <w:rsid w:val="009123CA"/>
    <w:rsid w:val="00913798"/>
    <w:rsid w:val="00914B4A"/>
    <w:rsid w:val="00915104"/>
    <w:rsid w:val="00915337"/>
    <w:rsid w:val="009159DC"/>
    <w:rsid w:val="00915A97"/>
    <w:rsid w:val="00915E04"/>
    <w:rsid w:val="00915FE8"/>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28A"/>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075D"/>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D18"/>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49"/>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5D"/>
    <w:rsid w:val="00AD1BFE"/>
    <w:rsid w:val="00AD2081"/>
    <w:rsid w:val="00AD305B"/>
    <w:rsid w:val="00AD34C9"/>
    <w:rsid w:val="00AD364D"/>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8ED"/>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7B7"/>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140E"/>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3A66"/>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6EC"/>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0EB"/>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87E2B"/>
    <w:rsid w:val="00C90796"/>
    <w:rsid w:val="00C9153B"/>
    <w:rsid w:val="00C91F69"/>
    <w:rsid w:val="00C94323"/>
    <w:rsid w:val="00C9637F"/>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C7DC1"/>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470"/>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CB5"/>
    <w:rsid w:val="00DD3E3D"/>
    <w:rsid w:val="00DD41E4"/>
    <w:rsid w:val="00DD4F48"/>
    <w:rsid w:val="00DD51F0"/>
    <w:rsid w:val="00DD56AA"/>
    <w:rsid w:val="00DD5CF9"/>
    <w:rsid w:val="00DD63C2"/>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2EB"/>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57CB"/>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0AEE"/>
    <w:rsid w:val="00E81D32"/>
    <w:rsid w:val="00E84171"/>
    <w:rsid w:val="00E8425F"/>
    <w:rsid w:val="00E84F82"/>
    <w:rsid w:val="00E8513D"/>
    <w:rsid w:val="00E85A49"/>
    <w:rsid w:val="00E861BF"/>
    <w:rsid w:val="00E862FA"/>
    <w:rsid w:val="00E86814"/>
    <w:rsid w:val="00E8682D"/>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5C9"/>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AC6"/>
    <w:rsid w:val="00EB6B32"/>
    <w:rsid w:val="00EB6E54"/>
    <w:rsid w:val="00EB713D"/>
    <w:rsid w:val="00EB76D0"/>
    <w:rsid w:val="00EB797D"/>
    <w:rsid w:val="00EC00EF"/>
    <w:rsid w:val="00EC09B0"/>
    <w:rsid w:val="00EC165E"/>
    <w:rsid w:val="00EC1F0A"/>
    <w:rsid w:val="00EC2210"/>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A0C"/>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207"/>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CBE"/>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customStyle="1" w:styleId="ng-binding">
    <w:name w:val="ng-binding"/>
    <w:basedOn w:val="DefaultParagraphFont"/>
    <w:rsid w:val="00DD3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281490">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962049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147445">
      <w:bodyDiv w:val="1"/>
      <w:marLeft w:val="0"/>
      <w:marRight w:val="0"/>
      <w:marTop w:val="0"/>
      <w:marBottom w:val="0"/>
      <w:divBdr>
        <w:top w:val="none" w:sz="0" w:space="0" w:color="auto"/>
        <w:left w:val="none" w:sz="0" w:space="0" w:color="auto"/>
        <w:bottom w:val="none" w:sz="0" w:space="0" w:color="auto"/>
        <w:right w:val="none" w:sz="0" w:space="0" w:color="auto"/>
      </w:divBdr>
    </w:div>
    <w:div w:id="51046081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4483582">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050685960">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1246386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5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44A65-59D2-4BF9-B40F-4DB162645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3066</TotalTime>
  <Pages>80</Pages>
  <Words>18265</Words>
  <Characters>104117</Characters>
  <Application>Microsoft Office Word</Application>
  <DocSecurity>0</DocSecurity>
  <Lines>867</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122138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1911</cp:revision>
  <cp:lastPrinted>2018-02-16T07:12:00Z</cp:lastPrinted>
  <dcterms:created xsi:type="dcterms:W3CDTF">2019-10-28T07:04:00Z</dcterms:created>
  <dcterms:modified xsi:type="dcterms:W3CDTF">2026-02-17T11:26:00Z</dcterms:modified>
</cp:coreProperties>
</file>